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089" w:rsidRDefault="00CC1E9E" w:rsidP="007E4A8C">
      <w:pPr>
        <w:jc w:val="center"/>
        <w:rPr>
          <w:rFonts w:ascii="BundesSerif Regular" w:hAnsi="BundesSerif Regular"/>
          <w:b/>
          <w:sz w:val="32"/>
          <w:szCs w:val="32"/>
        </w:rPr>
      </w:pPr>
      <w:r>
        <w:rPr>
          <w:rFonts w:ascii="BundesSerif Regular" w:hAnsi="BundesSerif Regular"/>
          <w:b/>
          <w:sz w:val="32"/>
          <w:szCs w:val="32"/>
        </w:rPr>
        <w:t>Vorhaben</w:t>
      </w:r>
      <w:r w:rsidR="009E0A33">
        <w:rPr>
          <w:rFonts w:ascii="BundesSerif Regular" w:hAnsi="BundesSerif Regular"/>
          <w:b/>
          <w:sz w:val="32"/>
          <w:szCs w:val="32"/>
        </w:rPr>
        <w:t>s</w:t>
      </w:r>
      <w:r w:rsidR="00971BAD" w:rsidRPr="00F26543">
        <w:rPr>
          <w:rFonts w:ascii="BundesSerif Regular" w:hAnsi="BundesSerif Regular"/>
          <w:b/>
          <w:sz w:val="32"/>
          <w:szCs w:val="32"/>
        </w:rPr>
        <w:t>beschreib</w:t>
      </w:r>
      <w:r w:rsidR="00A91F7F" w:rsidRPr="00F26543">
        <w:rPr>
          <w:rFonts w:ascii="BundesSerif Regular" w:hAnsi="BundesSerif Regular"/>
          <w:b/>
          <w:sz w:val="32"/>
          <w:szCs w:val="32"/>
        </w:rPr>
        <w:t>ung zum Projektantrag über easy</w:t>
      </w:r>
      <w:r w:rsidR="00971BAD" w:rsidRPr="00F26543">
        <w:rPr>
          <w:rFonts w:ascii="BundesSerif Regular" w:hAnsi="BundesSerif Regular"/>
          <w:b/>
          <w:sz w:val="32"/>
          <w:szCs w:val="32"/>
        </w:rPr>
        <w:t>-online</w:t>
      </w:r>
      <w:r w:rsidR="008F56DA">
        <w:rPr>
          <w:rFonts w:ascii="BundesSerif Regular" w:hAnsi="BundesSerif Regular"/>
          <w:b/>
          <w:sz w:val="32"/>
          <w:szCs w:val="32"/>
        </w:rPr>
        <w:t xml:space="preserve"> </w:t>
      </w:r>
    </w:p>
    <w:p w:rsidR="00E16E21" w:rsidRDefault="00E16E21" w:rsidP="003573A0">
      <w:pPr>
        <w:rPr>
          <w:rFonts w:ascii="BundesSerif Regular" w:hAnsi="BundesSerif Regular"/>
          <w:b/>
          <w:sz w:val="32"/>
          <w:szCs w:val="32"/>
        </w:rPr>
      </w:pPr>
    </w:p>
    <w:tbl>
      <w:tblPr>
        <w:tblStyle w:val="Tabellengitternetz"/>
        <w:tblW w:w="0" w:type="auto"/>
        <w:jc w:val="center"/>
        <w:tblLook w:val="04A0"/>
      </w:tblPr>
      <w:tblGrid>
        <w:gridCol w:w="2170"/>
        <w:gridCol w:w="2037"/>
        <w:gridCol w:w="1588"/>
        <w:gridCol w:w="2618"/>
      </w:tblGrid>
      <w:tr w:rsidR="003573A0" w:rsidTr="00AD0EBF">
        <w:trPr>
          <w:trHeight w:val="317"/>
          <w:jc w:val="center"/>
        </w:trPr>
        <w:tc>
          <w:tcPr>
            <w:tcW w:w="2170" w:type="dxa"/>
            <w:shd w:val="clear" w:color="auto" w:fill="FABF8F" w:themeFill="accent6" w:themeFillTint="99"/>
          </w:tcPr>
          <w:p w:rsidR="003573A0" w:rsidRPr="003573A0" w:rsidRDefault="002C26C0">
            <w:pPr>
              <w:rPr>
                <w:rFonts w:ascii="BundesSerif Regular" w:hAnsi="BundesSerif Regular"/>
                <w:b/>
                <w:sz w:val="24"/>
                <w:szCs w:val="24"/>
              </w:rPr>
            </w:pPr>
            <w:r>
              <w:rPr>
                <w:rFonts w:ascii="BundesSerif Regular" w:hAnsi="BundesSerif Regular"/>
                <w:b/>
                <w:noProof/>
                <w:sz w:val="24"/>
                <w:lang w:eastAsia="de-D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46.35pt;margin-top:4.1pt;width:30.65pt;height:9.2pt;z-index:251658240" fillcolor="#0d0d0d [3069]" strokecolor="black [3213]" strokeweight="3pt">
                  <v:shadow type="perspective" color="#7f7f7f [1601]" opacity=".5" offset="1pt" offset2="-1pt"/>
                </v:shape>
              </w:pict>
            </w:r>
            <w:r w:rsidR="003573A0" w:rsidRPr="00E87CDC">
              <w:rPr>
                <w:rFonts w:ascii="BundesSerif Regular" w:hAnsi="BundesSerif Regular"/>
                <w:b/>
                <w:sz w:val="24"/>
                <w:szCs w:val="24"/>
              </w:rPr>
              <w:t>Online-Kennung:</w:t>
            </w:r>
          </w:p>
        </w:tc>
        <w:tc>
          <w:tcPr>
            <w:tcW w:w="2037" w:type="dxa"/>
          </w:tcPr>
          <w:p w:rsidR="003573A0" w:rsidRPr="00E87CDC" w:rsidRDefault="002C26C0">
            <w:pPr>
              <w:rPr>
                <w:rFonts w:ascii="BundesSerif Regular" w:hAnsi="BundesSerif Regular"/>
                <w:b/>
                <w:sz w:val="24"/>
                <w:szCs w:val="24"/>
              </w:rPr>
            </w:pPr>
            <w:r w:rsidRPr="00E87CDC">
              <w:rPr>
                <w:rFonts w:ascii="BundesSerif Regular" w:hAnsi="BundesSerif Regular"/>
                <w:b/>
                <w:color w:val="000000" w:themeColor="text1"/>
                <w:sz w:val="24"/>
              </w:rPr>
              <w:fldChar w:fldCharType="begin">
                <w:ffData>
                  <w:name w:val="Text1"/>
                  <w:enabled/>
                  <w:calcOnExit w:val="0"/>
                  <w:textInput/>
                </w:ffData>
              </w:fldChar>
            </w:r>
            <w:r w:rsidR="00E87CDC" w:rsidRPr="00E87CDC">
              <w:rPr>
                <w:rFonts w:ascii="BundesSerif Regular" w:hAnsi="BundesSerif Regular"/>
                <w:b/>
                <w:color w:val="000000" w:themeColor="text1"/>
                <w:sz w:val="24"/>
                <w:szCs w:val="24"/>
              </w:rPr>
              <w:instrText xml:space="preserve"> FORMTEXT </w:instrText>
            </w:r>
            <w:r w:rsidRPr="00E87CDC">
              <w:rPr>
                <w:rFonts w:ascii="BundesSerif Regular" w:hAnsi="BundesSerif Regular"/>
                <w:b/>
                <w:color w:val="000000" w:themeColor="text1"/>
                <w:sz w:val="24"/>
              </w:rPr>
            </w:r>
            <w:r w:rsidRPr="00E87CDC">
              <w:rPr>
                <w:rFonts w:ascii="BundesSerif Regular" w:hAnsi="BundesSerif Regular"/>
                <w:b/>
                <w:color w:val="000000" w:themeColor="text1"/>
                <w:sz w:val="24"/>
              </w:rPr>
              <w:fldChar w:fldCharType="separate"/>
            </w:r>
            <w:r w:rsidR="00E87CDC" w:rsidRPr="00E87CDC">
              <w:rPr>
                <w:rFonts w:ascii="BundesSerif Regular" w:hAnsi="BundesSerif Regular"/>
                <w:b/>
                <w:noProof/>
                <w:color w:val="000000" w:themeColor="text1"/>
                <w:sz w:val="24"/>
                <w:szCs w:val="24"/>
              </w:rPr>
              <w:t> </w:t>
            </w:r>
            <w:r w:rsidR="00E87CDC" w:rsidRPr="00E87CDC">
              <w:rPr>
                <w:rFonts w:ascii="BundesSerif Regular" w:hAnsi="BundesSerif Regular"/>
                <w:b/>
                <w:noProof/>
                <w:color w:val="000000" w:themeColor="text1"/>
                <w:sz w:val="24"/>
                <w:szCs w:val="24"/>
              </w:rPr>
              <w:t> </w:t>
            </w:r>
            <w:r w:rsidR="00E87CDC" w:rsidRPr="00E87CDC">
              <w:rPr>
                <w:rFonts w:ascii="BundesSerif Regular" w:hAnsi="BundesSerif Regular"/>
                <w:b/>
                <w:noProof/>
                <w:color w:val="000000" w:themeColor="text1"/>
                <w:sz w:val="24"/>
                <w:szCs w:val="24"/>
              </w:rPr>
              <w:t> </w:t>
            </w:r>
            <w:r w:rsidR="00E87CDC" w:rsidRPr="00E87CDC">
              <w:rPr>
                <w:rFonts w:ascii="BundesSerif Regular" w:hAnsi="BundesSerif Regular"/>
                <w:b/>
                <w:noProof/>
                <w:color w:val="000000" w:themeColor="text1"/>
                <w:sz w:val="24"/>
                <w:szCs w:val="24"/>
              </w:rPr>
              <w:t> </w:t>
            </w:r>
            <w:r w:rsidR="00E87CDC" w:rsidRPr="00E87CDC">
              <w:rPr>
                <w:rFonts w:ascii="BundesSerif Regular" w:hAnsi="BundesSerif Regular"/>
                <w:b/>
                <w:noProof/>
                <w:color w:val="000000" w:themeColor="text1"/>
                <w:sz w:val="24"/>
                <w:szCs w:val="24"/>
              </w:rPr>
              <w:t> </w:t>
            </w:r>
            <w:r w:rsidRPr="00E87CDC">
              <w:rPr>
                <w:rFonts w:ascii="BundesSerif Regular" w:hAnsi="BundesSerif Regular"/>
                <w:b/>
                <w:color w:val="000000" w:themeColor="text1"/>
                <w:sz w:val="24"/>
              </w:rPr>
              <w:fldChar w:fldCharType="end"/>
            </w:r>
          </w:p>
        </w:tc>
        <w:tc>
          <w:tcPr>
            <w:tcW w:w="1588" w:type="dxa"/>
          </w:tcPr>
          <w:p w:rsidR="003573A0" w:rsidRPr="00E87CDC" w:rsidRDefault="00E87CDC">
            <w:pPr>
              <w:rPr>
                <w:rFonts w:ascii="BundesSerif Regular" w:hAnsi="BundesSerif Regular"/>
                <w:b/>
                <w:sz w:val="24"/>
                <w:szCs w:val="24"/>
                <w:highlight w:val="lightGray"/>
              </w:rPr>
            </w:pPr>
            <w:r w:rsidRPr="00E8014B">
              <w:rPr>
                <w:rFonts w:ascii="BundesSerif Regular" w:hAnsi="BundesSerif Regular"/>
                <w:b/>
                <w:sz w:val="24"/>
                <w:szCs w:val="24"/>
              </w:rPr>
              <w:t>BAMF-FKZ:</w:t>
            </w:r>
          </w:p>
        </w:tc>
        <w:tc>
          <w:tcPr>
            <w:tcW w:w="2618" w:type="dxa"/>
          </w:tcPr>
          <w:p w:rsidR="003573A0" w:rsidRPr="00E87CDC" w:rsidRDefault="003573A0">
            <w:pPr>
              <w:rPr>
                <w:rFonts w:ascii="BundesSerif Regular" w:hAnsi="BundesSerif Regular"/>
                <w:b/>
                <w:sz w:val="24"/>
                <w:szCs w:val="24"/>
                <w:highlight w:val="lightGray"/>
              </w:rPr>
            </w:pPr>
          </w:p>
        </w:tc>
      </w:tr>
    </w:tbl>
    <w:p w:rsidR="00971BAD" w:rsidRPr="00E87CDC" w:rsidRDefault="00D5362C" w:rsidP="00E87CDC">
      <w:pPr>
        <w:rPr>
          <w:rFonts w:cs="Arial"/>
          <w:sz w:val="16"/>
          <w:szCs w:val="16"/>
        </w:rPr>
      </w:pPr>
      <w:r>
        <w:rPr>
          <w:rFonts w:ascii="BundesSerif Regular" w:hAnsi="BundesSerif Regular"/>
          <w:szCs w:val="22"/>
        </w:rPr>
        <w:t xml:space="preserve">                                                  </w:t>
      </w:r>
      <w:r w:rsidR="00AD0EBF">
        <w:rPr>
          <w:rFonts w:ascii="BundesSerif Regular" w:hAnsi="BundesSerif Regular"/>
          <w:szCs w:val="22"/>
        </w:rPr>
        <w:t xml:space="preserve">  </w:t>
      </w:r>
      <w:r>
        <w:rPr>
          <w:rFonts w:ascii="BundesSerif Regular" w:hAnsi="BundesSerif Regular"/>
          <w:szCs w:val="22"/>
        </w:rPr>
        <w:t xml:space="preserve">  </w:t>
      </w:r>
      <w:r w:rsidR="009D6480">
        <w:rPr>
          <w:rFonts w:ascii="BundesSerif Regular" w:hAnsi="BundesSerif Regular"/>
          <w:szCs w:val="22"/>
        </w:rPr>
        <w:t>(</w:t>
      </w:r>
      <w:r w:rsidR="009D6480">
        <w:rPr>
          <w:rFonts w:cs="Arial"/>
          <w:sz w:val="16"/>
          <w:szCs w:val="16"/>
        </w:rPr>
        <w:t>bitte unbedingt angeben)</w:t>
      </w:r>
      <w:r>
        <w:rPr>
          <w:rFonts w:ascii="BundesSerif Regular" w:hAnsi="BundesSerif Regular"/>
          <w:szCs w:val="22"/>
        </w:rPr>
        <w:tab/>
      </w:r>
      <w:r>
        <w:rPr>
          <w:rFonts w:ascii="BundesSerif Regular" w:hAnsi="BundesSerif Regular"/>
          <w:szCs w:val="22"/>
        </w:rPr>
        <w:tab/>
        <w:t xml:space="preserve">            </w:t>
      </w:r>
      <w:r w:rsidR="00AD0EBF">
        <w:rPr>
          <w:rFonts w:ascii="BundesSerif Regular" w:hAnsi="BundesSerif Regular"/>
          <w:szCs w:val="22"/>
        </w:rPr>
        <w:t xml:space="preserve">       </w:t>
      </w:r>
      <w:r w:rsidR="00E87CDC">
        <w:rPr>
          <w:rFonts w:ascii="BundesSerif Regular" w:hAnsi="BundesSerif Regular"/>
          <w:szCs w:val="22"/>
        </w:rPr>
        <w:t>(</w:t>
      </w:r>
      <w:r w:rsidR="00E87CDC" w:rsidRPr="00E87CDC">
        <w:rPr>
          <w:rFonts w:cs="Arial"/>
          <w:sz w:val="16"/>
          <w:szCs w:val="16"/>
        </w:rPr>
        <w:t>wird vom BAMF vergeben</w:t>
      </w:r>
      <w:r w:rsidR="00E87CDC">
        <w:rPr>
          <w:rFonts w:cs="Arial"/>
          <w:sz w:val="16"/>
          <w:szCs w:val="16"/>
        </w:rPr>
        <w:t>)</w:t>
      </w:r>
    </w:p>
    <w:p w:rsidR="00E87CDC" w:rsidRPr="00F26543" w:rsidRDefault="00E87CDC">
      <w:pPr>
        <w:rPr>
          <w:rFonts w:ascii="BundesSerif Regular" w:hAnsi="BundesSerif Regular"/>
          <w:szCs w:val="22"/>
        </w:rPr>
      </w:pPr>
    </w:p>
    <w:p w:rsidR="00C60FAD" w:rsidRPr="00F26543" w:rsidRDefault="00915151" w:rsidP="006C2AC7">
      <w:pPr>
        <w:spacing w:line="240" w:lineRule="auto"/>
        <w:jc w:val="both"/>
        <w:rPr>
          <w:rFonts w:ascii="BundesSerif Regular" w:hAnsi="BundesSerif Regular"/>
          <w:i/>
          <w:szCs w:val="22"/>
        </w:rPr>
      </w:pPr>
      <w:r w:rsidRPr="00F26543">
        <w:rPr>
          <w:rFonts w:ascii="BundesSerif Regular" w:hAnsi="BundesSerif Regular"/>
          <w:i/>
          <w:szCs w:val="22"/>
        </w:rPr>
        <w:t>Sehr geehrte</w:t>
      </w:r>
      <w:r w:rsidR="004C563D" w:rsidRPr="00F26543">
        <w:rPr>
          <w:rFonts w:ascii="BundesSerif Regular" w:hAnsi="BundesSerif Regular"/>
          <w:i/>
          <w:szCs w:val="22"/>
        </w:rPr>
        <w:t>/r</w:t>
      </w:r>
      <w:r w:rsidRPr="00F26543">
        <w:rPr>
          <w:rFonts w:ascii="BundesSerif Regular" w:hAnsi="BundesSerif Regular"/>
          <w:i/>
          <w:szCs w:val="22"/>
        </w:rPr>
        <w:t xml:space="preserve"> Antragsteller</w:t>
      </w:r>
      <w:r w:rsidR="004C563D" w:rsidRPr="00F26543">
        <w:rPr>
          <w:rFonts w:ascii="BundesSerif Regular" w:hAnsi="BundesSerif Regular"/>
          <w:i/>
          <w:szCs w:val="22"/>
        </w:rPr>
        <w:t>/in</w:t>
      </w:r>
      <w:r w:rsidRPr="00F26543">
        <w:rPr>
          <w:rFonts w:ascii="BundesSerif Regular" w:hAnsi="BundesSerif Regular"/>
          <w:i/>
          <w:szCs w:val="22"/>
        </w:rPr>
        <w:t>,</w:t>
      </w:r>
    </w:p>
    <w:p w:rsidR="00915151" w:rsidRDefault="006C2AC7" w:rsidP="006C2AC7">
      <w:pPr>
        <w:spacing w:line="240" w:lineRule="auto"/>
        <w:jc w:val="both"/>
        <w:rPr>
          <w:rFonts w:ascii="BundesSerif Regular" w:hAnsi="BundesSerif Regular"/>
          <w:i/>
          <w:szCs w:val="22"/>
        </w:rPr>
      </w:pPr>
      <w:r w:rsidRPr="00F26543">
        <w:rPr>
          <w:rFonts w:ascii="BundesSerif Regular" w:hAnsi="BundesSerif Regular"/>
          <w:i/>
          <w:szCs w:val="22"/>
        </w:rPr>
        <w:t xml:space="preserve">zusätzlich zum </w:t>
      </w:r>
      <w:r w:rsidR="00CF317B">
        <w:rPr>
          <w:rFonts w:ascii="BundesSerif Regular" w:hAnsi="BundesSerif Regular"/>
          <w:i/>
          <w:szCs w:val="22"/>
        </w:rPr>
        <w:t xml:space="preserve"> </w:t>
      </w:r>
      <w:r w:rsidRPr="00F26543">
        <w:rPr>
          <w:rFonts w:ascii="BundesSerif Regular" w:hAnsi="BundesSerif Regular"/>
          <w:i/>
          <w:szCs w:val="22"/>
        </w:rPr>
        <w:t>easy-</w:t>
      </w:r>
      <w:r w:rsidR="00E06E8E" w:rsidRPr="00F26543">
        <w:rPr>
          <w:rFonts w:ascii="BundesSerif Regular" w:hAnsi="BundesSerif Regular"/>
          <w:i/>
          <w:szCs w:val="22"/>
        </w:rPr>
        <w:t>online</w:t>
      </w:r>
      <w:r w:rsidRPr="00F26543">
        <w:rPr>
          <w:rFonts w:ascii="BundesSerif Regular" w:hAnsi="BundesSerif Regular"/>
          <w:i/>
          <w:szCs w:val="22"/>
        </w:rPr>
        <w:t xml:space="preserve">-Antrag füllen Sie bitte das nachfolgende Formular auf Grundlage </w:t>
      </w:r>
      <w:r w:rsidR="00201796" w:rsidRPr="00F26543">
        <w:rPr>
          <w:rFonts w:ascii="BundesSerif Regular" w:hAnsi="BundesSerif Regular"/>
          <w:i/>
          <w:szCs w:val="22"/>
        </w:rPr>
        <w:t xml:space="preserve">der von Ihnen </w:t>
      </w:r>
      <w:r w:rsidR="008622DB" w:rsidRPr="00F26543">
        <w:rPr>
          <w:rFonts w:ascii="BundesSerif Regular" w:hAnsi="BundesSerif Regular"/>
          <w:i/>
          <w:szCs w:val="22"/>
        </w:rPr>
        <w:t>konzipierten Projektidee</w:t>
      </w:r>
      <w:r w:rsidRPr="00F26543">
        <w:rPr>
          <w:rFonts w:ascii="BundesSerif Regular" w:hAnsi="BundesSerif Regular"/>
          <w:i/>
          <w:szCs w:val="22"/>
        </w:rPr>
        <w:t xml:space="preserve"> aus. Dieses Formular dient im Auswahlverfahren als eine Hauptquelle bei der Entscheidung des Zuwendungsgebers, ob ein Projekt in die Förderung auf</w:t>
      </w:r>
      <w:r w:rsidR="00B473EA">
        <w:rPr>
          <w:rFonts w:ascii="BundesSerif Regular" w:hAnsi="BundesSerif Regular"/>
          <w:i/>
          <w:szCs w:val="22"/>
        </w:rPr>
        <w:t xml:space="preserve">genommen werden </w:t>
      </w:r>
      <w:r w:rsidR="00B473EA" w:rsidRPr="00DE589C">
        <w:rPr>
          <w:rFonts w:ascii="BundesSerif Regular" w:hAnsi="BundesSerif Regular"/>
          <w:i/>
          <w:color w:val="000000" w:themeColor="text1"/>
          <w:szCs w:val="22"/>
        </w:rPr>
        <w:t>kann</w:t>
      </w:r>
      <w:r w:rsidR="001B2514" w:rsidRPr="00DE589C">
        <w:rPr>
          <w:rFonts w:ascii="BundesSerif Regular" w:hAnsi="BundesSerif Regular"/>
          <w:i/>
          <w:color w:val="000000" w:themeColor="text1"/>
          <w:szCs w:val="22"/>
        </w:rPr>
        <w:t>,</w:t>
      </w:r>
      <w:r w:rsidR="00B473EA" w:rsidRPr="00DE589C">
        <w:rPr>
          <w:rFonts w:ascii="BundesSerif Regular" w:hAnsi="BundesSerif Regular"/>
          <w:i/>
          <w:color w:val="000000" w:themeColor="text1"/>
          <w:szCs w:val="22"/>
        </w:rPr>
        <w:t xml:space="preserve"> und ist Pflichtbestandteil des Förderantrags.</w:t>
      </w:r>
    </w:p>
    <w:p w:rsidR="003573A0" w:rsidRPr="00F26543" w:rsidRDefault="003573A0" w:rsidP="006C2AC7">
      <w:pPr>
        <w:spacing w:line="240" w:lineRule="auto"/>
        <w:jc w:val="both"/>
        <w:rPr>
          <w:rFonts w:ascii="BundesSerif Regular" w:hAnsi="BundesSerif Regular"/>
          <w:i/>
          <w:szCs w:val="22"/>
        </w:rPr>
      </w:pPr>
    </w:p>
    <w:p w:rsidR="00C60FAD" w:rsidRPr="00F26543" w:rsidRDefault="00C60FAD">
      <w:pPr>
        <w:rPr>
          <w:rFonts w:ascii="BundesSerif Regular" w:hAnsi="BundesSerif Regular"/>
          <w:szCs w:val="22"/>
        </w:rPr>
      </w:pPr>
    </w:p>
    <w:p w:rsidR="00EA33F9" w:rsidRPr="00F26543" w:rsidRDefault="00A7203B" w:rsidP="0028213F">
      <w:pPr>
        <w:pStyle w:val="Listenabsatz"/>
        <w:numPr>
          <w:ilvl w:val="0"/>
          <w:numId w:val="1"/>
        </w:numPr>
        <w:spacing w:after="120" w:line="240" w:lineRule="exact"/>
        <w:rPr>
          <w:rFonts w:ascii="BundesSerif Regular" w:hAnsi="BundesSerif Regular"/>
          <w:b/>
          <w:color w:val="000000" w:themeColor="text1"/>
          <w:szCs w:val="22"/>
        </w:rPr>
      </w:pPr>
      <w:r w:rsidRPr="00F26543">
        <w:rPr>
          <w:rFonts w:ascii="BundesSerif Regular" w:hAnsi="BundesSerif Regular"/>
          <w:b/>
          <w:szCs w:val="22"/>
        </w:rPr>
        <w:t>Daten des Maßnahme</w:t>
      </w:r>
      <w:r w:rsidR="00971BAD" w:rsidRPr="00F26543">
        <w:rPr>
          <w:rFonts w:ascii="BundesSerif Regular" w:hAnsi="BundesSerif Regular"/>
          <w:b/>
          <w:szCs w:val="22"/>
        </w:rPr>
        <w:t>trägers</w:t>
      </w:r>
    </w:p>
    <w:tbl>
      <w:tblPr>
        <w:tblStyle w:val="Tabellengitternetz"/>
        <w:tblW w:w="9072" w:type="dxa"/>
        <w:tblInd w:w="392" w:type="dxa"/>
        <w:tblLayout w:type="fixed"/>
        <w:tblLook w:val="04A0"/>
      </w:tblPr>
      <w:tblGrid>
        <w:gridCol w:w="9072"/>
      </w:tblGrid>
      <w:tr w:rsidR="00FF325C" w:rsidRPr="00F26543" w:rsidTr="00E87CDC">
        <w:tc>
          <w:tcPr>
            <w:tcW w:w="9072" w:type="dxa"/>
            <w:tcBorders>
              <w:bottom w:val="nil"/>
            </w:tcBorders>
            <w:shd w:val="clear" w:color="auto" w:fill="FABF8F" w:themeFill="accent6" w:themeFillTint="99"/>
          </w:tcPr>
          <w:p w:rsidR="0080727F" w:rsidRPr="00F26543" w:rsidRDefault="0080727F" w:rsidP="0028213F">
            <w:pPr>
              <w:pStyle w:val="Listenabsatz"/>
              <w:numPr>
                <w:ilvl w:val="1"/>
                <w:numId w:val="1"/>
              </w:numPr>
              <w:spacing w:after="120" w:line="240" w:lineRule="exact"/>
              <w:ind w:left="459"/>
              <w:rPr>
                <w:rFonts w:ascii="BundesSerif Regular" w:hAnsi="BundesSerif Regular"/>
                <w:b/>
                <w:color w:val="000000" w:themeColor="text1"/>
              </w:rPr>
            </w:pPr>
            <w:r w:rsidRPr="00F26543">
              <w:rPr>
                <w:rFonts w:ascii="BundesSerif Regular" w:hAnsi="BundesSerif Regular"/>
                <w:b/>
              </w:rPr>
              <w:t xml:space="preserve"> Stammdaten (Adresse und Ansprechpartner/in)</w:t>
            </w:r>
          </w:p>
          <w:p w:rsidR="00FF325C" w:rsidRPr="00F26543" w:rsidRDefault="00FF325C" w:rsidP="0080727F">
            <w:pPr>
              <w:pStyle w:val="Listenabsatz"/>
              <w:spacing w:before="240" w:after="120" w:line="240" w:lineRule="exac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 xml:space="preserve">Tragen Sie bitte Ihre Stammdaten ein wie </w:t>
            </w:r>
            <w:r w:rsidR="00C87A31" w:rsidRPr="00F26543">
              <w:rPr>
                <w:rFonts w:ascii="BundesSerif Regular" w:hAnsi="BundesSerif Regular"/>
                <w:color w:val="000000" w:themeColor="text1"/>
              </w:rPr>
              <w:t xml:space="preserve">diese </w:t>
            </w:r>
            <w:r w:rsidRPr="00F26543">
              <w:rPr>
                <w:rFonts w:ascii="BundesSerif Regular" w:hAnsi="BundesSerif Regular"/>
                <w:color w:val="000000" w:themeColor="text1"/>
              </w:rPr>
              <w:t>im Vereins</w:t>
            </w:r>
            <w:r w:rsidR="0080727F" w:rsidRPr="00F26543">
              <w:rPr>
                <w:rFonts w:ascii="BundesSerif Regular" w:hAnsi="BundesSerif Regular"/>
                <w:color w:val="000000" w:themeColor="text1"/>
              </w:rPr>
              <w:t>-</w:t>
            </w:r>
            <w:r w:rsidRPr="00F26543">
              <w:rPr>
                <w:rFonts w:ascii="BundesSerif Regular" w:hAnsi="BundesSerif Regular"/>
                <w:color w:val="000000" w:themeColor="text1"/>
              </w:rPr>
              <w:t xml:space="preserve"> oder Handelsregister </w:t>
            </w:r>
            <w:r w:rsidR="00C87A31" w:rsidRPr="00F26543">
              <w:rPr>
                <w:rFonts w:ascii="BundesSerif Regular" w:hAnsi="BundesSerif Regular"/>
                <w:color w:val="000000" w:themeColor="text1"/>
              </w:rPr>
              <w:t>gespeichert sind</w:t>
            </w:r>
            <w:r w:rsidR="0080727F" w:rsidRPr="00F26543">
              <w:rPr>
                <w:rFonts w:ascii="BundesSerif Regular" w:hAnsi="BundesSerif Regular"/>
                <w:color w:val="000000" w:themeColor="text1"/>
              </w:rPr>
              <w:t>.</w:t>
            </w:r>
          </w:p>
        </w:tc>
      </w:tr>
      <w:tr w:rsidR="00952A50" w:rsidRPr="00F26543" w:rsidTr="00E87CDC">
        <w:tc>
          <w:tcPr>
            <w:tcW w:w="9072" w:type="dxa"/>
            <w:tcBorders>
              <w:top w:val="nil"/>
            </w:tcBorders>
            <w:shd w:val="clear" w:color="auto" w:fill="FABF8F" w:themeFill="accent6" w:themeFillTint="99"/>
          </w:tcPr>
          <w:p w:rsidR="00952A50" w:rsidRPr="00F26543" w:rsidRDefault="00952A50" w:rsidP="00FF325C">
            <w:pPr>
              <w:pStyle w:val="Listenabsatz"/>
              <w:spacing w:after="120" w:line="240" w:lineRule="exact"/>
              <w:ind w:left="0"/>
              <w:rPr>
                <w:rFonts w:ascii="BundesSerif Regular" w:hAnsi="BundesSerif Regular"/>
                <w:color w:val="000000" w:themeColor="text1"/>
              </w:rPr>
            </w:pPr>
            <w:r w:rsidRPr="00F26543">
              <w:rPr>
                <w:rFonts w:ascii="BundesSerif Regular" w:hAnsi="BundesSerif Regular"/>
                <w:color w:val="000000" w:themeColor="text1"/>
              </w:rPr>
              <w:t>Name Ihrer Organisation</w:t>
            </w:r>
          </w:p>
        </w:tc>
      </w:tr>
      <w:tr w:rsidR="00952A50" w:rsidRPr="00F26543" w:rsidTr="00E87CDC">
        <w:tc>
          <w:tcPr>
            <w:tcW w:w="9072" w:type="dxa"/>
            <w:tcBorders>
              <w:bottom w:val="single" w:sz="4" w:space="0" w:color="auto"/>
            </w:tcBorders>
          </w:tcPr>
          <w:p w:rsidR="00952A50" w:rsidRPr="00F26543" w:rsidRDefault="00952A50" w:rsidP="00FF325C">
            <w:pPr>
              <w:pStyle w:val="Listenabsatz"/>
              <w:spacing w:after="120" w:line="240" w:lineRule="exact"/>
              <w:ind w:left="0"/>
              <w:rPr>
                <w:rFonts w:ascii="BundesSerif Regular" w:hAnsi="BundesSerif Regular"/>
                <w:color w:val="000000" w:themeColor="text1"/>
              </w:rPr>
            </w:pPr>
          </w:p>
          <w:p w:rsidR="00952A50" w:rsidRPr="00F26543" w:rsidRDefault="002C26C0" w:rsidP="00FF325C">
            <w:pPr>
              <w:pStyle w:val="Listenabsatz"/>
              <w:spacing w:after="120" w:line="240" w:lineRule="exact"/>
              <w:ind w:left="0"/>
              <w:rPr>
                <w:rFonts w:ascii="BundesSerif Regular" w:hAnsi="BundesSerif Regular"/>
                <w:color w:val="000000" w:themeColor="text1"/>
              </w:rPr>
            </w:pPr>
            <w:r>
              <w:rPr>
                <w:rFonts w:ascii="BundesSerif Regular" w:hAnsi="BundesSerif Regular"/>
                <w:color w:val="000000" w:themeColor="text1"/>
              </w:rPr>
              <w:fldChar w:fldCharType="begin">
                <w:ffData>
                  <w:name w:val="Text1"/>
                  <w:enabled/>
                  <w:calcOnExit w:val="0"/>
                  <w:textInput/>
                </w:ffData>
              </w:fldChar>
            </w:r>
            <w:bookmarkStart w:id="0" w:name="Text1"/>
            <w:r w:rsidR="00952A50">
              <w:rPr>
                <w:rFonts w:ascii="BundesSerif Regular" w:hAnsi="BundesSerif Regular"/>
                <w:color w:val="000000" w:themeColor="text1"/>
              </w:rPr>
              <w:instrText xml:space="preserve"> FORMTEXT </w:instrText>
            </w:r>
            <w:r>
              <w:rPr>
                <w:rFonts w:ascii="BundesSerif Regular" w:hAnsi="BundesSerif Regular"/>
                <w:color w:val="000000" w:themeColor="text1"/>
              </w:rPr>
            </w:r>
            <w:r>
              <w:rPr>
                <w:rFonts w:ascii="BundesSerif Regular" w:hAnsi="BundesSerif Regular"/>
                <w:color w:val="000000" w:themeColor="text1"/>
              </w:rPr>
              <w:fldChar w:fldCharType="separate"/>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Pr>
                <w:rFonts w:ascii="BundesSerif Regular" w:hAnsi="BundesSerif Regular"/>
                <w:color w:val="000000" w:themeColor="text1"/>
              </w:rPr>
              <w:fldChar w:fldCharType="end"/>
            </w:r>
            <w:bookmarkEnd w:id="0"/>
          </w:p>
        </w:tc>
      </w:tr>
      <w:tr w:rsidR="00952A50" w:rsidRPr="00F26543" w:rsidTr="00E87CDC">
        <w:tc>
          <w:tcPr>
            <w:tcW w:w="9072" w:type="dxa"/>
            <w:shd w:val="clear" w:color="auto" w:fill="FABF8F" w:themeFill="accent6" w:themeFillTint="99"/>
          </w:tcPr>
          <w:p w:rsidR="00952A50" w:rsidRPr="00F26543" w:rsidRDefault="00952A50" w:rsidP="00FF325C">
            <w:pPr>
              <w:pStyle w:val="Listenabsatz"/>
              <w:spacing w:after="120" w:line="240" w:lineRule="exact"/>
              <w:ind w:left="0"/>
              <w:rPr>
                <w:rFonts w:ascii="BundesSerif Regular" w:hAnsi="BundesSerif Regular"/>
                <w:color w:val="000000" w:themeColor="text1"/>
              </w:rPr>
            </w:pPr>
            <w:r w:rsidRPr="00F26543">
              <w:rPr>
                <w:rFonts w:ascii="BundesSerif Regular" w:hAnsi="BundesSerif Regular"/>
                <w:color w:val="000000" w:themeColor="text1"/>
              </w:rPr>
              <w:t>Straße, Hausnummer</w:t>
            </w:r>
          </w:p>
        </w:tc>
      </w:tr>
      <w:tr w:rsidR="00952A50" w:rsidRPr="00F26543" w:rsidTr="00E87CDC">
        <w:tc>
          <w:tcPr>
            <w:tcW w:w="9072" w:type="dxa"/>
            <w:tcBorders>
              <w:bottom w:val="single" w:sz="4" w:space="0" w:color="auto"/>
            </w:tcBorders>
          </w:tcPr>
          <w:p w:rsidR="00952A50" w:rsidRPr="00F26543" w:rsidRDefault="00952A50" w:rsidP="00FF325C">
            <w:pPr>
              <w:pStyle w:val="Listenabsatz"/>
              <w:spacing w:after="120" w:line="240" w:lineRule="exact"/>
              <w:ind w:left="0"/>
              <w:rPr>
                <w:rFonts w:ascii="BundesSerif Regular" w:hAnsi="BundesSerif Regular"/>
                <w:color w:val="000000" w:themeColor="text1"/>
              </w:rPr>
            </w:pPr>
          </w:p>
          <w:p w:rsidR="00952A50" w:rsidRPr="00F26543" w:rsidRDefault="002C26C0" w:rsidP="00FF325C">
            <w:pPr>
              <w:pStyle w:val="Listenabsatz"/>
              <w:spacing w:after="120" w:line="240" w:lineRule="exact"/>
              <w:ind w:left="0"/>
              <w:rPr>
                <w:rFonts w:ascii="BundesSerif Regular" w:hAnsi="BundesSerif Regular"/>
                <w:color w:val="000000" w:themeColor="text1"/>
              </w:rPr>
            </w:pPr>
            <w:r>
              <w:rPr>
                <w:rFonts w:ascii="BundesSerif Regular" w:hAnsi="BundesSerif Regular"/>
                <w:color w:val="000000" w:themeColor="text1"/>
              </w:rPr>
              <w:fldChar w:fldCharType="begin">
                <w:ffData>
                  <w:name w:val="Text2"/>
                  <w:enabled/>
                  <w:calcOnExit w:val="0"/>
                  <w:textInput/>
                </w:ffData>
              </w:fldChar>
            </w:r>
            <w:bookmarkStart w:id="1" w:name="Text2"/>
            <w:r w:rsidR="00952A50">
              <w:rPr>
                <w:rFonts w:ascii="BundesSerif Regular" w:hAnsi="BundesSerif Regular"/>
                <w:color w:val="000000" w:themeColor="text1"/>
              </w:rPr>
              <w:instrText xml:space="preserve"> FORMTEXT </w:instrText>
            </w:r>
            <w:r>
              <w:rPr>
                <w:rFonts w:ascii="BundesSerif Regular" w:hAnsi="BundesSerif Regular"/>
                <w:color w:val="000000" w:themeColor="text1"/>
              </w:rPr>
            </w:r>
            <w:r>
              <w:rPr>
                <w:rFonts w:ascii="BundesSerif Regular" w:hAnsi="BundesSerif Regular"/>
                <w:color w:val="000000" w:themeColor="text1"/>
              </w:rPr>
              <w:fldChar w:fldCharType="separate"/>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Pr>
                <w:rFonts w:ascii="BundesSerif Regular" w:hAnsi="BundesSerif Regular"/>
                <w:color w:val="000000" w:themeColor="text1"/>
              </w:rPr>
              <w:fldChar w:fldCharType="end"/>
            </w:r>
            <w:bookmarkEnd w:id="1"/>
          </w:p>
        </w:tc>
      </w:tr>
      <w:tr w:rsidR="00952A50" w:rsidRPr="00F26543" w:rsidTr="00E87CDC">
        <w:tc>
          <w:tcPr>
            <w:tcW w:w="9072" w:type="dxa"/>
            <w:shd w:val="clear" w:color="auto" w:fill="FABF8F" w:themeFill="accent6" w:themeFillTint="99"/>
          </w:tcPr>
          <w:p w:rsidR="00952A50" w:rsidRPr="00F26543" w:rsidRDefault="00952A50" w:rsidP="00FF325C">
            <w:pPr>
              <w:pStyle w:val="Listenabsatz"/>
              <w:spacing w:after="120" w:line="240" w:lineRule="exact"/>
              <w:ind w:left="0"/>
              <w:rPr>
                <w:rFonts w:ascii="BundesSerif Regular" w:hAnsi="BundesSerif Regular"/>
                <w:color w:val="000000" w:themeColor="text1"/>
              </w:rPr>
            </w:pPr>
            <w:r w:rsidRPr="00F26543">
              <w:rPr>
                <w:rFonts w:ascii="BundesSerif Regular" w:hAnsi="BundesSerif Regular"/>
                <w:color w:val="000000" w:themeColor="text1"/>
              </w:rPr>
              <w:t>PLZ, Ort</w:t>
            </w:r>
          </w:p>
        </w:tc>
      </w:tr>
      <w:tr w:rsidR="00952A50" w:rsidRPr="00F26543" w:rsidTr="00E87CDC">
        <w:tc>
          <w:tcPr>
            <w:tcW w:w="9072" w:type="dxa"/>
            <w:tcBorders>
              <w:bottom w:val="single" w:sz="4" w:space="0" w:color="auto"/>
            </w:tcBorders>
          </w:tcPr>
          <w:p w:rsidR="00952A50" w:rsidRPr="00F26543" w:rsidRDefault="00952A50" w:rsidP="00FF325C">
            <w:pPr>
              <w:pStyle w:val="Listenabsatz"/>
              <w:spacing w:after="120" w:line="240" w:lineRule="exact"/>
              <w:ind w:left="0"/>
              <w:rPr>
                <w:rFonts w:ascii="BundesSerif Regular" w:hAnsi="BundesSerif Regular"/>
                <w:color w:val="000000" w:themeColor="text1"/>
              </w:rPr>
            </w:pPr>
          </w:p>
          <w:p w:rsidR="00952A50" w:rsidRPr="00F26543" w:rsidRDefault="002C26C0" w:rsidP="00FF325C">
            <w:pPr>
              <w:pStyle w:val="Listenabsatz"/>
              <w:spacing w:after="120" w:line="240" w:lineRule="exact"/>
              <w:ind w:left="0"/>
              <w:rPr>
                <w:rFonts w:ascii="BundesSerif Regular" w:hAnsi="BundesSerif Regular"/>
                <w:color w:val="000000" w:themeColor="text1"/>
              </w:rPr>
            </w:pPr>
            <w:r>
              <w:rPr>
                <w:rFonts w:ascii="BundesSerif Regular" w:hAnsi="BundesSerif Regular"/>
                <w:color w:val="000000" w:themeColor="text1"/>
              </w:rPr>
              <w:fldChar w:fldCharType="begin">
                <w:ffData>
                  <w:name w:val="Text3"/>
                  <w:enabled/>
                  <w:calcOnExit w:val="0"/>
                  <w:textInput/>
                </w:ffData>
              </w:fldChar>
            </w:r>
            <w:bookmarkStart w:id="2" w:name="Text3"/>
            <w:r w:rsidR="00952A50">
              <w:rPr>
                <w:rFonts w:ascii="BundesSerif Regular" w:hAnsi="BundesSerif Regular"/>
                <w:color w:val="000000" w:themeColor="text1"/>
              </w:rPr>
              <w:instrText xml:space="preserve"> FORMTEXT </w:instrText>
            </w:r>
            <w:r>
              <w:rPr>
                <w:rFonts w:ascii="BundesSerif Regular" w:hAnsi="BundesSerif Regular"/>
                <w:color w:val="000000" w:themeColor="text1"/>
              </w:rPr>
            </w:r>
            <w:r>
              <w:rPr>
                <w:rFonts w:ascii="BundesSerif Regular" w:hAnsi="BundesSerif Regular"/>
                <w:color w:val="000000" w:themeColor="text1"/>
              </w:rPr>
              <w:fldChar w:fldCharType="separate"/>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Pr>
                <w:rFonts w:ascii="BundesSerif Regular" w:hAnsi="BundesSerif Regular"/>
                <w:color w:val="000000" w:themeColor="text1"/>
              </w:rPr>
              <w:fldChar w:fldCharType="end"/>
            </w:r>
            <w:bookmarkEnd w:id="2"/>
          </w:p>
        </w:tc>
      </w:tr>
      <w:tr w:rsidR="00952A50" w:rsidRPr="00F26543" w:rsidTr="00E87CDC">
        <w:tc>
          <w:tcPr>
            <w:tcW w:w="9072" w:type="dxa"/>
            <w:shd w:val="clear" w:color="auto" w:fill="FABF8F" w:themeFill="accent6" w:themeFillTint="99"/>
          </w:tcPr>
          <w:p w:rsidR="00952A50" w:rsidRPr="00F26543" w:rsidRDefault="00952A50" w:rsidP="001B2514">
            <w:pPr>
              <w:pStyle w:val="Listenabsatz"/>
              <w:spacing w:after="120" w:line="240" w:lineRule="exact"/>
              <w:ind w:left="0"/>
              <w:rPr>
                <w:rFonts w:ascii="BundesSerif Regular" w:hAnsi="BundesSerif Regular"/>
                <w:color w:val="000000" w:themeColor="text1"/>
              </w:rPr>
            </w:pPr>
            <w:r w:rsidRPr="00F26543">
              <w:rPr>
                <w:rFonts w:ascii="BundesSerif Regular" w:hAnsi="BundesSerif Regular"/>
                <w:color w:val="000000" w:themeColor="text1"/>
              </w:rPr>
              <w:t xml:space="preserve">Name </w:t>
            </w:r>
            <w:r w:rsidRPr="00DE589C">
              <w:rPr>
                <w:rFonts w:ascii="BundesSerif Regular" w:hAnsi="BundesSerif Regular"/>
                <w:color w:val="000000" w:themeColor="text1"/>
              </w:rPr>
              <w:t xml:space="preserve">Ansprechpartner </w:t>
            </w:r>
            <w:r w:rsidR="00B473EA" w:rsidRPr="00DE589C">
              <w:rPr>
                <w:rFonts w:ascii="BundesSerif Regular" w:hAnsi="BundesSerif Regular"/>
                <w:color w:val="000000" w:themeColor="text1"/>
              </w:rPr>
              <w:t>/in</w:t>
            </w:r>
            <w:r w:rsidR="00B473EA">
              <w:rPr>
                <w:rFonts w:ascii="BundesSerif Regular" w:hAnsi="BundesSerif Regular"/>
                <w:color w:val="000000" w:themeColor="text1"/>
              </w:rPr>
              <w:t xml:space="preserve"> </w:t>
            </w:r>
            <w:r w:rsidRPr="00F26543">
              <w:rPr>
                <w:rFonts w:ascii="BundesSerif Regular" w:hAnsi="BundesSerif Regular"/>
                <w:color w:val="000000" w:themeColor="text1"/>
              </w:rPr>
              <w:t xml:space="preserve">mit Telefonnummer und </w:t>
            </w:r>
            <w:r w:rsidR="00366DDF">
              <w:rPr>
                <w:rFonts w:ascii="BundesSerif Regular" w:hAnsi="BundesSerif Regular"/>
                <w:color w:val="000000" w:themeColor="text1"/>
              </w:rPr>
              <w:t>E</w:t>
            </w:r>
            <w:r w:rsidR="00495041">
              <w:rPr>
                <w:rFonts w:ascii="BundesSerif Regular" w:hAnsi="BundesSerif Regular"/>
                <w:color w:val="000000" w:themeColor="text1"/>
              </w:rPr>
              <w:t>-M</w:t>
            </w:r>
            <w:r w:rsidRPr="00F26543">
              <w:rPr>
                <w:rFonts w:ascii="BundesSerif Regular" w:hAnsi="BundesSerif Regular"/>
                <w:color w:val="000000" w:themeColor="text1"/>
              </w:rPr>
              <w:t>ail-Adresse</w:t>
            </w:r>
          </w:p>
        </w:tc>
      </w:tr>
      <w:tr w:rsidR="00952A50" w:rsidRPr="00F26543" w:rsidTr="00E87CDC">
        <w:tc>
          <w:tcPr>
            <w:tcW w:w="9072" w:type="dxa"/>
            <w:tcBorders>
              <w:bottom w:val="single" w:sz="4" w:space="0" w:color="auto"/>
            </w:tcBorders>
          </w:tcPr>
          <w:p w:rsidR="005C121B" w:rsidRDefault="005C121B" w:rsidP="00FF325C">
            <w:pPr>
              <w:pStyle w:val="Listenabsatz"/>
              <w:spacing w:after="120" w:line="240" w:lineRule="exact"/>
              <w:ind w:left="0"/>
              <w:rPr>
                <w:rFonts w:ascii="BundesSerif Regular" w:hAnsi="BundesSerif Regular"/>
                <w:color w:val="000000" w:themeColor="text1"/>
              </w:rPr>
            </w:pPr>
          </w:p>
          <w:p w:rsidR="00952A50" w:rsidRPr="00F26543" w:rsidRDefault="002C26C0" w:rsidP="00FF325C">
            <w:pPr>
              <w:pStyle w:val="Listenabsatz"/>
              <w:spacing w:after="120" w:line="240" w:lineRule="exact"/>
              <w:ind w:left="0"/>
              <w:rPr>
                <w:rFonts w:ascii="BundesSerif Regular" w:hAnsi="BundesSerif Regular"/>
                <w:color w:val="000000" w:themeColor="text1"/>
              </w:rPr>
            </w:pPr>
            <w:r>
              <w:rPr>
                <w:rFonts w:ascii="BundesSerif Regular" w:hAnsi="BundesSerif Regular"/>
                <w:color w:val="000000" w:themeColor="text1"/>
              </w:rPr>
              <w:fldChar w:fldCharType="begin">
                <w:ffData>
                  <w:name w:val="Text4"/>
                  <w:enabled/>
                  <w:calcOnExit w:val="0"/>
                  <w:textInput/>
                </w:ffData>
              </w:fldChar>
            </w:r>
            <w:bookmarkStart w:id="3" w:name="Text4"/>
            <w:r w:rsidR="00952A50">
              <w:rPr>
                <w:rFonts w:ascii="BundesSerif Regular" w:hAnsi="BundesSerif Regular"/>
                <w:color w:val="000000" w:themeColor="text1"/>
              </w:rPr>
              <w:instrText xml:space="preserve"> FORMTEXT </w:instrText>
            </w:r>
            <w:r>
              <w:rPr>
                <w:rFonts w:ascii="BundesSerif Regular" w:hAnsi="BundesSerif Regular"/>
                <w:color w:val="000000" w:themeColor="text1"/>
              </w:rPr>
            </w:r>
            <w:r>
              <w:rPr>
                <w:rFonts w:ascii="BundesSerif Regular" w:hAnsi="BundesSerif Regular"/>
                <w:color w:val="000000" w:themeColor="text1"/>
              </w:rPr>
              <w:fldChar w:fldCharType="separate"/>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sidR="00952A50">
              <w:rPr>
                <w:rFonts w:ascii="BundesSerif Regular" w:hAnsi="BundesSerif Regular"/>
                <w:noProof/>
                <w:color w:val="000000" w:themeColor="text1"/>
              </w:rPr>
              <w:t> </w:t>
            </w:r>
            <w:r>
              <w:rPr>
                <w:rFonts w:ascii="BundesSerif Regular" w:hAnsi="BundesSerif Regular"/>
                <w:color w:val="000000" w:themeColor="text1"/>
              </w:rPr>
              <w:fldChar w:fldCharType="end"/>
            </w:r>
            <w:bookmarkEnd w:id="3"/>
          </w:p>
        </w:tc>
      </w:tr>
      <w:tr w:rsidR="00FE597C" w:rsidRPr="00F26543" w:rsidTr="00E87CDC">
        <w:tc>
          <w:tcPr>
            <w:tcW w:w="9072" w:type="dxa"/>
            <w:shd w:val="clear" w:color="auto" w:fill="FABF8F" w:themeFill="accent6" w:themeFillTint="99"/>
          </w:tcPr>
          <w:p w:rsidR="00FE597C" w:rsidRPr="00F26543" w:rsidRDefault="00FE597C" w:rsidP="00FE597C">
            <w:pPr>
              <w:pStyle w:val="Listenabsatz"/>
              <w:spacing w:after="120" w:line="240" w:lineRule="exact"/>
              <w:ind w:left="0"/>
              <w:rPr>
                <w:rFonts w:ascii="BundesSerif Regular" w:hAnsi="BundesSerif Regular"/>
                <w:color w:val="000000" w:themeColor="text1"/>
              </w:rPr>
            </w:pPr>
            <w:r w:rsidRPr="00F26543">
              <w:rPr>
                <w:rFonts w:ascii="BundesSerif Regular" w:hAnsi="BundesSerif Regular"/>
                <w:color w:val="000000" w:themeColor="text1"/>
              </w:rPr>
              <w:t>Bitte Verbandszugehörigkeit ankreuzen</w:t>
            </w:r>
            <w:r w:rsidR="008F56DA" w:rsidRPr="008F56DA">
              <w:rPr>
                <w:rFonts w:ascii="BundesSerif Regular" w:hAnsi="BundesSerif Regular"/>
                <w:color w:val="000000" w:themeColor="text1"/>
              </w:rPr>
              <w:t xml:space="preserve"> </w:t>
            </w:r>
            <w:r w:rsidR="008F56DA" w:rsidRPr="008F56DA">
              <w:rPr>
                <w:rFonts w:ascii="BundesSerif Regular" w:hAnsi="BundesSerif Regular"/>
              </w:rPr>
              <w:t>(</w:t>
            </w:r>
            <w:r w:rsidR="008F56DA" w:rsidRPr="008F56DA">
              <w:rPr>
                <w:rFonts w:ascii="BundesSerif Regular" w:hAnsi="BundesSerif Regular"/>
                <w:i/>
              </w:rPr>
              <w:t>nur ein Kreuz setzen!</w:t>
            </w:r>
            <w:r w:rsidR="008F56DA" w:rsidRPr="008F56DA">
              <w:rPr>
                <w:rFonts w:ascii="BundesSerif Regular" w:hAnsi="BundesSerif Regular"/>
              </w:rPr>
              <w:t>)</w:t>
            </w:r>
            <w:r w:rsidR="008F56DA">
              <w:rPr>
                <w:rFonts w:ascii="BundesSerif Regular" w:hAnsi="BundesSerif Regular"/>
              </w:rPr>
              <w:t>:</w:t>
            </w:r>
          </w:p>
        </w:tc>
      </w:tr>
      <w:tr w:rsidR="007E1989" w:rsidRPr="00F26543" w:rsidTr="007E1989">
        <w:tc>
          <w:tcPr>
            <w:tcW w:w="9072" w:type="dxa"/>
            <w:tcBorders>
              <w:bottom w:val="nil"/>
            </w:tcBorders>
          </w:tcPr>
          <w:tbl>
            <w:tblPr>
              <w:tblStyle w:val="Tabellengitternetz"/>
              <w:tblW w:w="8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71"/>
              <w:gridCol w:w="1471"/>
              <w:gridCol w:w="1470"/>
              <w:gridCol w:w="1470"/>
              <w:gridCol w:w="1470"/>
              <w:gridCol w:w="1470"/>
            </w:tblGrid>
            <w:tr w:rsidR="007E1989" w:rsidRPr="00F26543" w:rsidTr="007E4A8C">
              <w:tc>
                <w:tcPr>
                  <w:tcW w:w="601" w:type="dxa"/>
                  <w:tcBorders>
                    <w:top w:val="nil"/>
                    <w:left w:val="nil"/>
                    <w:bottom w:val="nil"/>
                    <w:right w:val="nil"/>
                  </w:tcBorders>
                </w:tcPr>
                <w:p w:rsidR="007E1989" w:rsidRPr="00F26543" w:rsidRDefault="002C26C0" w:rsidP="007E1989">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1"/>
                        <w:enabled/>
                        <w:calcOnExit w:val="0"/>
                        <w:checkBox>
                          <w:sizeAuto/>
                          <w:default w:val="0"/>
                          <w:checked w:val="0"/>
                        </w:checkBox>
                      </w:ffData>
                    </w:fldChar>
                  </w:r>
                  <w:bookmarkStart w:id="4" w:name="Kontrollkästchen21"/>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4"/>
                </w:p>
              </w:tc>
              <w:tc>
                <w:tcPr>
                  <w:tcW w:w="601" w:type="dxa"/>
                  <w:tcBorders>
                    <w:top w:val="nil"/>
                    <w:left w:val="nil"/>
                    <w:bottom w:val="nil"/>
                    <w:right w:val="nil"/>
                  </w:tcBorders>
                </w:tcPr>
                <w:p w:rsidR="007E1989" w:rsidRPr="00F26543" w:rsidRDefault="002C26C0" w:rsidP="007E1989">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2"/>
                        <w:enabled/>
                        <w:calcOnExit w:val="0"/>
                        <w:checkBox>
                          <w:sizeAuto/>
                          <w:default w:val="0"/>
                        </w:checkBox>
                      </w:ffData>
                    </w:fldChar>
                  </w:r>
                  <w:bookmarkStart w:id="5" w:name="Kontrollkästchen22"/>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5"/>
                </w:p>
              </w:tc>
              <w:tc>
                <w:tcPr>
                  <w:tcW w:w="601" w:type="dxa"/>
                  <w:tcBorders>
                    <w:top w:val="nil"/>
                    <w:left w:val="nil"/>
                    <w:bottom w:val="nil"/>
                    <w:right w:val="nil"/>
                  </w:tcBorders>
                </w:tcPr>
                <w:p w:rsidR="007E1989" w:rsidRPr="00F26543" w:rsidRDefault="002C26C0" w:rsidP="007E1989">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3"/>
                        <w:enabled/>
                        <w:calcOnExit w:val="0"/>
                        <w:checkBox>
                          <w:sizeAuto/>
                          <w:default w:val="0"/>
                        </w:checkBox>
                      </w:ffData>
                    </w:fldChar>
                  </w:r>
                  <w:bookmarkStart w:id="6" w:name="Kontrollkästchen23"/>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6"/>
                </w:p>
              </w:tc>
              <w:tc>
                <w:tcPr>
                  <w:tcW w:w="601" w:type="dxa"/>
                  <w:tcBorders>
                    <w:top w:val="nil"/>
                    <w:left w:val="nil"/>
                    <w:bottom w:val="nil"/>
                    <w:right w:val="nil"/>
                  </w:tcBorders>
                </w:tcPr>
                <w:p w:rsidR="007E1989" w:rsidRPr="00F26543" w:rsidRDefault="002C26C0" w:rsidP="007E1989">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4"/>
                        <w:enabled/>
                        <w:calcOnExit w:val="0"/>
                        <w:checkBox>
                          <w:sizeAuto/>
                          <w:default w:val="0"/>
                        </w:checkBox>
                      </w:ffData>
                    </w:fldChar>
                  </w:r>
                  <w:bookmarkStart w:id="7" w:name="Kontrollkästchen24"/>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7"/>
                </w:p>
              </w:tc>
              <w:tc>
                <w:tcPr>
                  <w:tcW w:w="601" w:type="dxa"/>
                  <w:tcBorders>
                    <w:top w:val="nil"/>
                    <w:left w:val="nil"/>
                    <w:bottom w:val="nil"/>
                    <w:right w:val="nil"/>
                  </w:tcBorders>
                </w:tcPr>
                <w:p w:rsidR="007E1989" w:rsidRPr="00F26543" w:rsidRDefault="002C26C0" w:rsidP="007E1989">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5"/>
                        <w:enabled/>
                        <w:calcOnExit w:val="0"/>
                        <w:checkBox>
                          <w:sizeAuto/>
                          <w:default w:val="0"/>
                        </w:checkBox>
                      </w:ffData>
                    </w:fldChar>
                  </w:r>
                  <w:bookmarkStart w:id="8" w:name="Kontrollkästchen25"/>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8"/>
                </w:p>
              </w:tc>
              <w:tc>
                <w:tcPr>
                  <w:tcW w:w="601" w:type="dxa"/>
                  <w:tcBorders>
                    <w:top w:val="nil"/>
                    <w:left w:val="nil"/>
                    <w:bottom w:val="nil"/>
                    <w:right w:val="nil"/>
                  </w:tcBorders>
                </w:tcPr>
                <w:p w:rsidR="007E1989" w:rsidRPr="00F26543" w:rsidRDefault="002C26C0" w:rsidP="007E1989">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6"/>
                        <w:enabled/>
                        <w:calcOnExit w:val="0"/>
                        <w:checkBox>
                          <w:sizeAuto/>
                          <w:default w:val="0"/>
                        </w:checkBox>
                      </w:ffData>
                    </w:fldChar>
                  </w:r>
                  <w:bookmarkStart w:id="9" w:name="Kontrollkästchen26"/>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9"/>
                </w:p>
              </w:tc>
            </w:tr>
            <w:tr w:rsidR="007E1989" w:rsidRPr="00F26543" w:rsidTr="007E4A8C">
              <w:tc>
                <w:tcPr>
                  <w:tcW w:w="601" w:type="dxa"/>
                  <w:tcBorders>
                    <w:top w:val="nil"/>
                    <w:left w:val="nil"/>
                    <w:bottom w:val="nil"/>
                    <w:right w:val="nil"/>
                  </w:tcBorders>
                </w:tcPr>
                <w:p w:rsidR="007E1989" w:rsidRPr="00F26543" w:rsidRDefault="007E1989" w:rsidP="007E1989">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AWO</w:t>
                  </w:r>
                </w:p>
              </w:tc>
              <w:tc>
                <w:tcPr>
                  <w:tcW w:w="601" w:type="dxa"/>
                  <w:tcBorders>
                    <w:top w:val="nil"/>
                    <w:left w:val="nil"/>
                    <w:bottom w:val="nil"/>
                    <w:right w:val="nil"/>
                  </w:tcBorders>
                </w:tcPr>
                <w:p w:rsidR="007E1989" w:rsidRPr="00F26543" w:rsidRDefault="007E1989" w:rsidP="007E1989">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BdV</w:t>
                  </w:r>
                </w:p>
              </w:tc>
              <w:tc>
                <w:tcPr>
                  <w:tcW w:w="601" w:type="dxa"/>
                  <w:tcBorders>
                    <w:top w:val="nil"/>
                    <w:left w:val="nil"/>
                    <w:bottom w:val="nil"/>
                    <w:right w:val="nil"/>
                  </w:tcBorders>
                </w:tcPr>
                <w:p w:rsidR="007E1989" w:rsidRPr="00F26543" w:rsidRDefault="007E1989" w:rsidP="007E1989">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DCV</w:t>
                  </w:r>
                </w:p>
              </w:tc>
              <w:tc>
                <w:tcPr>
                  <w:tcW w:w="601" w:type="dxa"/>
                  <w:tcBorders>
                    <w:top w:val="nil"/>
                    <w:left w:val="nil"/>
                    <w:bottom w:val="nil"/>
                    <w:right w:val="nil"/>
                  </w:tcBorders>
                </w:tcPr>
                <w:p w:rsidR="007E1989" w:rsidRPr="00F26543" w:rsidRDefault="007E1989" w:rsidP="007E1989">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Diakonie</w:t>
                  </w:r>
                </w:p>
              </w:tc>
              <w:tc>
                <w:tcPr>
                  <w:tcW w:w="601" w:type="dxa"/>
                  <w:tcBorders>
                    <w:top w:val="nil"/>
                    <w:left w:val="nil"/>
                    <w:bottom w:val="nil"/>
                    <w:right w:val="nil"/>
                  </w:tcBorders>
                </w:tcPr>
                <w:p w:rsidR="007E1989" w:rsidRPr="00F26543" w:rsidRDefault="007E1989" w:rsidP="007E1989">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DJO</w:t>
                  </w:r>
                </w:p>
              </w:tc>
              <w:tc>
                <w:tcPr>
                  <w:tcW w:w="601" w:type="dxa"/>
                  <w:tcBorders>
                    <w:top w:val="nil"/>
                    <w:left w:val="nil"/>
                    <w:bottom w:val="nil"/>
                    <w:right w:val="nil"/>
                  </w:tcBorders>
                </w:tcPr>
                <w:p w:rsidR="007E1989" w:rsidRPr="00F26543" w:rsidRDefault="007E1989" w:rsidP="007E1989">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DJR</w:t>
                  </w:r>
                </w:p>
              </w:tc>
            </w:tr>
          </w:tbl>
          <w:p w:rsidR="007E1989" w:rsidRPr="00F26543" w:rsidRDefault="007E1989" w:rsidP="007E4A8C">
            <w:pPr>
              <w:pStyle w:val="Listenabsatz"/>
              <w:spacing w:after="120" w:line="240" w:lineRule="exact"/>
              <w:ind w:left="0"/>
              <w:rPr>
                <w:rFonts w:ascii="BundesSerif Regular" w:hAnsi="BundesSerif Regular"/>
                <w:color w:val="000000" w:themeColor="text1"/>
              </w:rPr>
            </w:pPr>
          </w:p>
        </w:tc>
      </w:tr>
      <w:tr w:rsidR="007E1989" w:rsidRPr="00F26543" w:rsidTr="007E1989">
        <w:tc>
          <w:tcPr>
            <w:tcW w:w="9072" w:type="dxa"/>
            <w:tcBorders>
              <w:top w:val="nil"/>
            </w:tcBorders>
          </w:tcPr>
          <w:tbl>
            <w:tblPr>
              <w:tblStyle w:val="Tabellengitternetz"/>
              <w:tblW w:w="8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71"/>
              <w:gridCol w:w="1471"/>
              <w:gridCol w:w="1470"/>
              <w:gridCol w:w="1470"/>
              <w:gridCol w:w="1470"/>
              <w:gridCol w:w="1470"/>
            </w:tblGrid>
            <w:tr w:rsidR="007E1989" w:rsidRPr="00F26543" w:rsidTr="007E4A8C">
              <w:tc>
                <w:tcPr>
                  <w:tcW w:w="601" w:type="dxa"/>
                  <w:tcBorders>
                    <w:top w:val="nil"/>
                    <w:left w:val="nil"/>
                    <w:bottom w:val="nil"/>
                    <w:right w:val="nil"/>
                  </w:tcBorders>
                </w:tcPr>
                <w:p w:rsidR="007E1989" w:rsidRPr="00F26543" w:rsidRDefault="002C26C0" w:rsidP="007E4A8C">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7"/>
                        <w:enabled/>
                        <w:calcOnExit w:val="0"/>
                        <w:checkBox>
                          <w:sizeAuto/>
                          <w:default w:val="0"/>
                        </w:checkBox>
                      </w:ffData>
                    </w:fldChar>
                  </w:r>
                  <w:bookmarkStart w:id="10" w:name="Kontrollkästchen27"/>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0"/>
                </w:p>
              </w:tc>
              <w:tc>
                <w:tcPr>
                  <w:tcW w:w="601" w:type="dxa"/>
                  <w:tcBorders>
                    <w:top w:val="nil"/>
                    <w:left w:val="nil"/>
                    <w:bottom w:val="nil"/>
                    <w:right w:val="nil"/>
                  </w:tcBorders>
                </w:tcPr>
                <w:p w:rsidR="007E1989" w:rsidRPr="00F26543" w:rsidRDefault="002C26C0" w:rsidP="007E4A8C">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8"/>
                        <w:enabled/>
                        <w:calcOnExit w:val="0"/>
                        <w:checkBox>
                          <w:sizeAuto/>
                          <w:default w:val="0"/>
                        </w:checkBox>
                      </w:ffData>
                    </w:fldChar>
                  </w:r>
                  <w:bookmarkStart w:id="11" w:name="Kontrollkästchen28"/>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1"/>
                </w:p>
              </w:tc>
              <w:tc>
                <w:tcPr>
                  <w:tcW w:w="601" w:type="dxa"/>
                  <w:tcBorders>
                    <w:top w:val="nil"/>
                    <w:left w:val="nil"/>
                    <w:bottom w:val="nil"/>
                    <w:right w:val="nil"/>
                  </w:tcBorders>
                </w:tcPr>
                <w:p w:rsidR="007E1989" w:rsidRPr="00F26543" w:rsidRDefault="002C26C0" w:rsidP="007E4A8C">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29"/>
                        <w:enabled/>
                        <w:calcOnExit w:val="0"/>
                        <w:checkBox>
                          <w:sizeAuto/>
                          <w:default w:val="0"/>
                        </w:checkBox>
                      </w:ffData>
                    </w:fldChar>
                  </w:r>
                  <w:bookmarkStart w:id="12" w:name="Kontrollkästchen29"/>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2"/>
                </w:p>
              </w:tc>
              <w:tc>
                <w:tcPr>
                  <w:tcW w:w="601" w:type="dxa"/>
                  <w:tcBorders>
                    <w:top w:val="nil"/>
                    <w:left w:val="nil"/>
                    <w:bottom w:val="nil"/>
                    <w:right w:val="nil"/>
                  </w:tcBorders>
                </w:tcPr>
                <w:p w:rsidR="007E1989" w:rsidRPr="00F26543" w:rsidRDefault="002C26C0" w:rsidP="007E4A8C">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0"/>
                        <w:enabled/>
                        <w:calcOnExit w:val="0"/>
                        <w:checkBox>
                          <w:sizeAuto/>
                          <w:default w:val="0"/>
                        </w:checkBox>
                      </w:ffData>
                    </w:fldChar>
                  </w:r>
                  <w:bookmarkStart w:id="13" w:name="Kontrollkästchen30"/>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3"/>
                </w:p>
              </w:tc>
              <w:tc>
                <w:tcPr>
                  <w:tcW w:w="601" w:type="dxa"/>
                  <w:tcBorders>
                    <w:top w:val="nil"/>
                    <w:left w:val="nil"/>
                    <w:bottom w:val="nil"/>
                    <w:right w:val="nil"/>
                  </w:tcBorders>
                </w:tcPr>
                <w:p w:rsidR="007E1989" w:rsidRPr="00F26543" w:rsidRDefault="002C26C0" w:rsidP="007E4A8C">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1"/>
                        <w:enabled/>
                        <w:calcOnExit w:val="0"/>
                        <w:checkBox>
                          <w:sizeAuto/>
                          <w:default w:val="0"/>
                        </w:checkBox>
                      </w:ffData>
                    </w:fldChar>
                  </w:r>
                  <w:bookmarkStart w:id="14" w:name="Kontrollkästchen31"/>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4"/>
                </w:p>
              </w:tc>
              <w:tc>
                <w:tcPr>
                  <w:tcW w:w="601" w:type="dxa"/>
                  <w:tcBorders>
                    <w:top w:val="nil"/>
                    <w:left w:val="nil"/>
                    <w:bottom w:val="nil"/>
                    <w:right w:val="nil"/>
                  </w:tcBorders>
                </w:tcPr>
                <w:p w:rsidR="007E1989" w:rsidRPr="00F26543" w:rsidRDefault="002C26C0" w:rsidP="007E4A8C">
                  <w:pPr>
                    <w:spacing w:before="12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2"/>
                        <w:enabled/>
                        <w:calcOnExit w:val="0"/>
                        <w:checkBox>
                          <w:sizeAuto/>
                          <w:default w:val="0"/>
                        </w:checkBox>
                      </w:ffData>
                    </w:fldChar>
                  </w:r>
                  <w:bookmarkStart w:id="15" w:name="Kontrollkästchen32"/>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5"/>
                </w:p>
              </w:tc>
            </w:tr>
            <w:tr w:rsidR="007E1989" w:rsidRPr="00F26543" w:rsidTr="007E4A8C">
              <w:tc>
                <w:tcPr>
                  <w:tcW w:w="601" w:type="dxa"/>
                  <w:tcBorders>
                    <w:top w:val="nil"/>
                    <w:left w:val="nil"/>
                    <w:bottom w:val="nil"/>
                    <w:right w:val="nil"/>
                  </w:tcBorders>
                </w:tcPr>
                <w:p w:rsidR="007E1989" w:rsidRPr="00F26543" w:rsidRDefault="007E1989" w:rsidP="007E4A8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DPWV</w:t>
                  </w:r>
                </w:p>
              </w:tc>
              <w:tc>
                <w:tcPr>
                  <w:tcW w:w="601" w:type="dxa"/>
                  <w:tcBorders>
                    <w:top w:val="nil"/>
                    <w:left w:val="nil"/>
                    <w:bottom w:val="nil"/>
                    <w:right w:val="nil"/>
                  </w:tcBorders>
                </w:tcPr>
                <w:p w:rsidR="007E1989" w:rsidRPr="00F26543" w:rsidRDefault="007E1989" w:rsidP="007E4A8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DRK</w:t>
                  </w:r>
                </w:p>
              </w:tc>
              <w:tc>
                <w:tcPr>
                  <w:tcW w:w="601" w:type="dxa"/>
                  <w:tcBorders>
                    <w:top w:val="nil"/>
                    <w:left w:val="nil"/>
                    <w:bottom w:val="nil"/>
                    <w:right w:val="nil"/>
                  </w:tcBorders>
                </w:tcPr>
                <w:p w:rsidR="007E1989" w:rsidRPr="00F26543" w:rsidRDefault="007E1989" w:rsidP="007E4A8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IB</w:t>
                  </w:r>
                </w:p>
              </w:tc>
              <w:tc>
                <w:tcPr>
                  <w:tcW w:w="601" w:type="dxa"/>
                  <w:tcBorders>
                    <w:top w:val="nil"/>
                    <w:left w:val="nil"/>
                    <w:bottom w:val="nil"/>
                    <w:right w:val="nil"/>
                  </w:tcBorders>
                </w:tcPr>
                <w:p w:rsidR="007E1989" w:rsidRPr="00F26543" w:rsidRDefault="007E1989" w:rsidP="007E4A8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LmDR</w:t>
                  </w:r>
                </w:p>
              </w:tc>
              <w:tc>
                <w:tcPr>
                  <w:tcW w:w="601" w:type="dxa"/>
                  <w:tcBorders>
                    <w:top w:val="nil"/>
                    <w:left w:val="nil"/>
                    <w:bottom w:val="nil"/>
                    <w:right w:val="nil"/>
                  </w:tcBorders>
                </w:tcPr>
                <w:p w:rsidR="007E1989" w:rsidRPr="00F26543" w:rsidRDefault="007E1989" w:rsidP="007E4A8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Sonstige</w:t>
                  </w:r>
                </w:p>
              </w:tc>
              <w:tc>
                <w:tcPr>
                  <w:tcW w:w="601" w:type="dxa"/>
                  <w:tcBorders>
                    <w:top w:val="nil"/>
                    <w:left w:val="nil"/>
                    <w:bottom w:val="nil"/>
                    <w:right w:val="nil"/>
                  </w:tcBorders>
                </w:tcPr>
                <w:p w:rsidR="007E1989" w:rsidRPr="00F26543" w:rsidRDefault="00B65085" w:rsidP="007E4A8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o</w:t>
                  </w:r>
                  <w:r w:rsidR="007E1989" w:rsidRPr="00F26543">
                    <w:rPr>
                      <w:rFonts w:ascii="BundesSerif Regular" w:hAnsi="BundesSerif Regular"/>
                      <w:color w:val="000000" w:themeColor="text1"/>
                    </w:rPr>
                    <w:t>hne</w:t>
                  </w:r>
                  <w:r w:rsidRPr="00F26543">
                    <w:rPr>
                      <w:rFonts w:ascii="BundesSerif Regular" w:hAnsi="BundesSerif Regular"/>
                      <w:color w:val="000000" w:themeColor="text1"/>
                    </w:rPr>
                    <w:t>*</w:t>
                  </w:r>
                </w:p>
              </w:tc>
            </w:tr>
          </w:tbl>
          <w:p w:rsidR="007E1989" w:rsidRPr="00F26543" w:rsidRDefault="007E1989" w:rsidP="007E4A8C">
            <w:pPr>
              <w:pStyle w:val="Listenabsatz"/>
              <w:spacing w:after="120" w:line="240" w:lineRule="exact"/>
              <w:ind w:left="0"/>
              <w:rPr>
                <w:rFonts w:ascii="BundesSerif Regular" w:hAnsi="BundesSerif Regular"/>
                <w:color w:val="000000" w:themeColor="text1"/>
              </w:rPr>
            </w:pPr>
          </w:p>
        </w:tc>
      </w:tr>
      <w:tr w:rsidR="007E1989" w:rsidRPr="00F26543" w:rsidTr="00E87CDC">
        <w:tc>
          <w:tcPr>
            <w:tcW w:w="9072" w:type="dxa"/>
            <w:tcBorders>
              <w:bottom w:val="single" w:sz="4" w:space="0" w:color="auto"/>
            </w:tcBorders>
          </w:tcPr>
          <w:p w:rsidR="007E1989" w:rsidRPr="008C75A5" w:rsidRDefault="00B65085" w:rsidP="00B65085">
            <w:pPr>
              <w:spacing w:after="120" w:line="240" w:lineRule="exact"/>
              <w:rPr>
                <w:rFonts w:ascii="BundesSerif Regular" w:hAnsi="BundesSerif Regular"/>
                <w:i/>
                <w:color w:val="000000" w:themeColor="text1"/>
                <w:sz w:val="16"/>
                <w:szCs w:val="16"/>
              </w:rPr>
            </w:pPr>
            <w:r w:rsidRPr="008C75A5">
              <w:rPr>
                <w:rFonts w:ascii="BundesSerif Regular" w:hAnsi="BundesSerif Regular"/>
                <w:i/>
                <w:color w:val="000000" w:themeColor="text1"/>
                <w:sz w:val="16"/>
                <w:szCs w:val="16"/>
              </w:rPr>
              <w:t>* z. B. Vereine, Landkreise, Kommunen, gGmbH, Stiftungen</w:t>
            </w:r>
          </w:p>
        </w:tc>
      </w:tr>
      <w:tr w:rsidR="00FE597C" w:rsidRPr="00F26543" w:rsidTr="00E87CDC">
        <w:tc>
          <w:tcPr>
            <w:tcW w:w="9072" w:type="dxa"/>
            <w:shd w:val="clear" w:color="auto" w:fill="FABF8F" w:themeFill="accent6" w:themeFillTint="99"/>
          </w:tcPr>
          <w:p w:rsidR="00FE597C" w:rsidRPr="00F26543" w:rsidRDefault="00FE597C" w:rsidP="005871E2">
            <w:pPr>
              <w:pStyle w:val="Listenabsatz"/>
              <w:spacing w:after="120" w:line="240" w:lineRule="exact"/>
              <w:ind w:left="0"/>
              <w:rPr>
                <w:rFonts w:ascii="BundesSerif Regular" w:hAnsi="BundesSerif Regular"/>
                <w:color w:val="000000" w:themeColor="text1"/>
              </w:rPr>
            </w:pPr>
            <w:r w:rsidRPr="00F26543">
              <w:rPr>
                <w:rFonts w:ascii="BundesSerif Regular" w:hAnsi="BundesSerif Regular"/>
                <w:color w:val="000000" w:themeColor="text1"/>
              </w:rPr>
              <w:t>Betrachten Sie sich selbst als Migrantenorganisation?</w:t>
            </w:r>
          </w:p>
        </w:tc>
      </w:tr>
      <w:tr w:rsidR="00FE597C" w:rsidRPr="00F26543" w:rsidTr="00A97176">
        <w:tc>
          <w:tcPr>
            <w:tcW w:w="9072" w:type="dxa"/>
          </w:tcPr>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11"/>
              <w:gridCol w:w="3969"/>
            </w:tblGrid>
            <w:tr w:rsidR="00FE597C" w:rsidRPr="00F26543" w:rsidTr="00A97176">
              <w:tc>
                <w:tcPr>
                  <w:tcW w:w="4711" w:type="dxa"/>
                  <w:tcBorders>
                    <w:top w:val="nil"/>
                    <w:left w:val="nil"/>
                    <w:bottom w:val="nil"/>
                    <w:right w:val="nil"/>
                  </w:tcBorders>
                </w:tcPr>
                <w:p w:rsidR="00FE597C" w:rsidRPr="00F26543" w:rsidRDefault="002C26C0" w:rsidP="00FE597C">
                  <w:pPr>
                    <w:spacing w:before="24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3"/>
                        <w:enabled/>
                        <w:calcOnExit w:val="0"/>
                        <w:checkBox>
                          <w:sizeAuto/>
                          <w:default w:val="0"/>
                          <w:checked w:val="0"/>
                        </w:checkBox>
                      </w:ffData>
                    </w:fldChar>
                  </w:r>
                  <w:bookmarkStart w:id="16" w:name="Kontrollkästchen33"/>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6"/>
                </w:p>
              </w:tc>
              <w:tc>
                <w:tcPr>
                  <w:tcW w:w="3969" w:type="dxa"/>
                  <w:tcBorders>
                    <w:top w:val="nil"/>
                    <w:left w:val="nil"/>
                    <w:bottom w:val="nil"/>
                    <w:right w:val="nil"/>
                  </w:tcBorders>
                </w:tcPr>
                <w:p w:rsidR="00FE597C" w:rsidRPr="00F26543" w:rsidRDefault="002C26C0" w:rsidP="00FE597C">
                  <w:pPr>
                    <w:spacing w:before="24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4"/>
                        <w:enabled/>
                        <w:calcOnExit w:val="0"/>
                        <w:checkBox>
                          <w:sizeAuto/>
                          <w:default w:val="0"/>
                        </w:checkBox>
                      </w:ffData>
                    </w:fldChar>
                  </w:r>
                  <w:bookmarkStart w:id="17" w:name="Kontrollkästchen34"/>
                  <w:r w:rsidR="006D6D22"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bookmarkEnd w:id="17"/>
                </w:p>
              </w:tc>
            </w:tr>
            <w:tr w:rsidR="00FE597C" w:rsidRPr="00F26543" w:rsidTr="00A97176">
              <w:tc>
                <w:tcPr>
                  <w:tcW w:w="4711" w:type="dxa"/>
                  <w:tcBorders>
                    <w:top w:val="nil"/>
                    <w:left w:val="nil"/>
                    <w:bottom w:val="nil"/>
                    <w:right w:val="nil"/>
                  </w:tcBorders>
                </w:tcPr>
                <w:p w:rsidR="00FE597C" w:rsidRPr="00F26543" w:rsidRDefault="00FE597C" w:rsidP="00FE597C">
                  <w:pPr>
                    <w:spacing w:line="240" w:lineRule="exact"/>
                    <w:jc w:val="center"/>
                    <w:rPr>
                      <w:rFonts w:ascii="BundesSerif Regular" w:hAnsi="BundesSerif Regular"/>
                      <w:color w:val="000000" w:themeColor="text1"/>
                    </w:rPr>
                  </w:pPr>
                  <w:r w:rsidRPr="00F26543">
                    <w:rPr>
                      <w:rFonts w:ascii="BundesSerif Regular" w:hAnsi="BundesSerif Regular"/>
                      <w:color w:val="000000" w:themeColor="text1"/>
                    </w:rPr>
                    <w:t>ja</w:t>
                  </w:r>
                </w:p>
              </w:tc>
              <w:tc>
                <w:tcPr>
                  <w:tcW w:w="3969" w:type="dxa"/>
                  <w:tcBorders>
                    <w:top w:val="nil"/>
                    <w:left w:val="nil"/>
                    <w:bottom w:val="nil"/>
                    <w:right w:val="nil"/>
                  </w:tcBorders>
                </w:tcPr>
                <w:p w:rsidR="00FE597C" w:rsidRPr="00F26543" w:rsidRDefault="00FE597C" w:rsidP="00FE597C">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nein</w:t>
                  </w:r>
                </w:p>
              </w:tc>
            </w:tr>
          </w:tbl>
          <w:p w:rsidR="00FE597C" w:rsidRPr="00F26543" w:rsidRDefault="00FE597C" w:rsidP="005871E2">
            <w:pPr>
              <w:pStyle w:val="Listenabsatz"/>
              <w:spacing w:after="120" w:line="240" w:lineRule="exact"/>
              <w:ind w:left="0"/>
              <w:rPr>
                <w:rFonts w:ascii="BundesSerif Regular" w:hAnsi="BundesSerif Regular"/>
                <w:color w:val="000000" w:themeColor="text1"/>
              </w:rPr>
            </w:pPr>
          </w:p>
        </w:tc>
      </w:tr>
    </w:tbl>
    <w:p w:rsidR="005F5F85" w:rsidRDefault="005F5F85" w:rsidP="00382D38">
      <w:pPr>
        <w:spacing w:before="120" w:after="120" w:line="240" w:lineRule="exact"/>
        <w:rPr>
          <w:rFonts w:ascii="BundesSerif Regular" w:hAnsi="BundesSerif Regular"/>
          <w:color w:val="000000" w:themeColor="text1"/>
          <w:szCs w:val="22"/>
        </w:rPr>
      </w:pPr>
    </w:p>
    <w:p w:rsidR="00B473EA" w:rsidRDefault="00B473EA" w:rsidP="00382D38">
      <w:pPr>
        <w:spacing w:before="120" w:after="120" w:line="240" w:lineRule="exact"/>
        <w:rPr>
          <w:rFonts w:ascii="BundesSerif Regular" w:hAnsi="BundesSerif Regular"/>
          <w:color w:val="000000" w:themeColor="text1"/>
          <w:szCs w:val="22"/>
        </w:rPr>
      </w:pPr>
    </w:p>
    <w:p w:rsidR="00382D38" w:rsidRPr="00382D38" w:rsidRDefault="00382D38" w:rsidP="00382D38">
      <w:pPr>
        <w:spacing w:before="120" w:after="120" w:line="240" w:lineRule="exact"/>
        <w:rPr>
          <w:rFonts w:ascii="BundesSerif Regular" w:hAnsi="BundesSerif Regular"/>
          <w:color w:val="000000" w:themeColor="text1"/>
          <w:szCs w:val="22"/>
        </w:rPr>
      </w:pPr>
    </w:p>
    <w:p w:rsidR="00375672" w:rsidRDefault="00375672" w:rsidP="005F5F85">
      <w:pPr>
        <w:pStyle w:val="Listenabsatz"/>
        <w:spacing w:before="120" w:after="120" w:line="240" w:lineRule="exact"/>
        <w:ind w:left="1068"/>
        <w:rPr>
          <w:rFonts w:ascii="BundesSerif Regular" w:hAnsi="BundesSerif Regular"/>
          <w:color w:val="000000" w:themeColor="text1"/>
          <w:szCs w:val="22"/>
        </w:rPr>
      </w:pPr>
    </w:p>
    <w:p w:rsidR="00375672" w:rsidRPr="00F26543" w:rsidRDefault="00375672" w:rsidP="0028213F">
      <w:pPr>
        <w:pStyle w:val="Listenabsatz"/>
        <w:numPr>
          <w:ilvl w:val="0"/>
          <w:numId w:val="1"/>
        </w:numPr>
        <w:rPr>
          <w:rFonts w:ascii="BundesSerif Regular" w:hAnsi="BundesSerif Regular"/>
          <w:b/>
          <w:szCs w:val="22"/>
        </w:rPr>
      </w:pPr>
      <w:r w:rsidRPr="00F26543">
        <w:rPr>
          <w:rFonts w:ascii="BundesSerif Regular" w:hAnsi="BundesSerif Regular"/>
          <w:b/>
          <w:szCs w:val="22"/>
        </w:rPr>
        <w:lastRenderedPageBreak/>
        <w:t>Förderschwerpunkt (</w:t>
      </w:r>
      <w:r w:rsidRPr="00375672">
        <w:rPr>
          <w:rFonts w:ascii="BundesSerif Regular" w:hAnsi="BundesSerif Regular"/>
          <w:b/>
          <w:i/>
          <w:szCs w:val="22"/>
        </w:rPr>
        <w:t xml:space="preserve">bitte </w:t>
      </w:r>
      <w:r w:rsidRPr="00F26543">
        <w:rPr>
          <w:rFonts w:ascii="BundesSerif Regular" w:hAnsi="BundesSerif Regular"/>
          <w:b/>
          <w:i/>
          <w:szCs w:val="22"/>
        </w:rPr>
        <w:t>nur ein Kreuz setzen!</w:t>
      </w:r>
      <w:r w:rsidRPr="00F26543">
        <w:rPr>
          <w:rFonts w:ascii="BundesSerif Regular" w:hAnsi="BundesSerif Regular"/>
          <w:b/>
          <w:szCs w:val="22"/>
        </w:rPr>
        <w:t>)</w:t>
      </w:r>
    </w:p>
    <w:tbl>
      <w:tblPr>
        <w:tblStyle w:val="Tabellengitternetz"/>
        <w:tblW w:w="9072" w:type="dxa"/>
        <w:tblInd w:w="392" w:type="dxa"/>
        <w:tblLayout w:type="fixed"/>
        <w:tblLook w:val="04A0"/>
      </w:tblPr>
      <w:tblGrid>
        <w:gridCol w:w="9072"/>
      </w:tblGrid>
      <w:tr w:rsidR="00375672" w:rsidRPr="00952A50" w:rsidTr="00FB5036">
        <w:tc>
          <w:tcPr>
            <w:tcW w:w="9072" w:type="dxa"/>
            <w:shd w:val="clear" w:color="auto" w:fill="FABF8F" w:themeFill="accent6" w:themeFillTint="99"/>
          </w:tcPr>
          <w:p w:rsidR="00375672" w:rsidRPr="00952A50" w:rsidRDefault="00375672" w:rsidP="00FB5036">
            <w:pPr>
              <w:pStyle w:val="Listenabsatz"/>
              <w:spacing w:before="120" w:line="240" w:lineRule="atLeast"/>
              <w:ind w:left="0"/>
              <w:contextualSpacing w:val="0"/>
              <w:rPr>
                <w:rFonts w:ascii="BundesSerif Regular" w:hAnsi="BundesSerif Regular"/>
                <w:b/>
              </w:rPr>
            </w:pPr>
            <w:r w:rsidRPr="00952A50">
              <w:rPr>
                <w:rFonts w:ascii="BundesSerif Regular" w:hAnsi="BundesSerif Regular"/>
                <w:b/>
              </w:rPr>
              <w:t xml:space="preserve">Altersunabhängiges </w:t>
            </w:r>
            <w:r>
              <w:rPr>
                <w:rFonts w:ascii="BundesSerif Regular" w:hAnsi="BundesSerif Regular"/>
                <w:b/>
              </w:rPr>
              <w:t xml:space="preserve">Projekt </w:t>
            </w:r>
            <w:r w:rsidRPr="00952A50">
              <w:rPr>
                <w:rFonts w:ascii="BundesSerif Regular" w:hAnsi="BundesSerif Regular"/>
                <w:b/>
              </w:rPr>
              <w:t>(</w:t>
            </w:r>
            <w:r w:rsidRPr="005D03C1">
              <w:rPr>
                <w:rFonts w:ascii="BundesSerif Regular" w:hAnsi="BundesSerif Regular"/>
                <w:b/>
              </w:rPr>
              <w:t>Haushaltstitel 68414)</w:t>
            </w:r>
          </w:p>
        </w:tc>
      </w:tr>
      <w:tr w:rsidR="00375672" w:rsidRPr="00F26543" w:rsidTr="00FB5036">
        <w:tc>
          <w:tcPr>
            <w:tcW w:w="9072" w:type="dxa"/>
          </w:tcPr>
          <w:p w:rsidR="00375672" w:rsidRPr="00BA103F" w:rsidRDefault="002C26C0" w:rsidP="005D03C1">
            <w:pPr>
              <w:pStyle w:val="Listenabsatz"/>
              <w:ind w:left="0"/>
              <w:jc w:val="both"/>
              <w:rPr>
                <w:rFonts w:ascii="BundesSerif Regular" w:hAnsi="BundesSerif Regular"/>
              </w:rPr>
            </w:pPr>
            <w:r w:rsidRPr="00BA103F">
              <w:rPr>
                <w:rFonts w:ascii="BundesSerif Regular" w:hAnsi="BundesSerif Regular" w:cs="Arial"/>
              </w:rPr>
              <w:fldChar w:fldCharType="begin">
                <w:ffData>
                  <w:name w:val="Kontrollkästchen35"/>
                  <w:enabled/>
                  <w:calcOnExit w:val="0"/>
                  <w:checkBox>
                    <w:sizeAuto/>
                    <w:default w:val="0"/>
                  </w:checkBox>
                </w:ffData>
              </w:fldChar>
            </w:r>
            <w:bookmarkStart w:id="18" w:name="Kontrollkästchen35"/>
            <w:r w:rsidR="00375672" w:rsidRPr="00BA103F">
              <w:rPr>
                <w:rFonts w:ascii="BundesSerif Regular" w:hAnsi="BundesSerif Regular" w:cs="Arial"/>
              </w:rPr>
              <w:instrText xml:space="preserve"> FORMCHECKBOX </w:instrText>
            </w:r>
            <w:r>
              <w:rPr>
                <w:rFonts w:ascii="BundesSerif Regular" w:hAnsi="BundesSerif Regular" w:cs="Arial"/>
              </w:rPr>
            </w:r>
            <w:r>
              <w:rPr>
                <w:rFonts w:ascii="BundesSerif Regular" w:hAnsi="BundesSerif Regular" w:cs="Arial"/>
              </w:rPr>
              <w:fldChar w:fldCharType="separate"/>
            </w:r>
            <w:r w:rsidRPr="00BA103F">
              <w:rPr>
                <w:rFonts w:ascii="BundesSerif Regular" w:hAnsi="BundesSerif Regular" w:cs="Arial"/>
              </w:rPr>
              <w:fldChar w:fldCharType="end"/>
            </w:r>
            <w:bookmarkEnd w:id="18"/>
            <w:r w:rsidR="00375672" w:rsidRPr="00BA103F">
              <w:rPr>
                <w:rFonts w:ascii="BundesSerif Regular" w:hAnsi="BundesSerif Regular" w:cs="Arial"/>
              </w:rPr>
              <w:t xml:space="preserve"> </w:t>
            </w:r>
            <w:r w:rsidR="005D03C1" w:rsidRPr="00BA103F">
              <w:rPr>
                <w:rFonts w:ascii="BundesSerif Regular" w:hAnsi="BundesSerif Regular" w:cs="Arial"/>
              </w:rPr>
              <w:t>Begegnungsprojekte zwischen Menschen ohne und mit Flucht- und Migrationserfahrung, insbesondere in strukturschwachen und ländlichen Regionen mit wenig Integrationsangeboten</w:t>
            </w:r>
          </w:p>
        </w:tc>
      </w:tr>
      <w:tr w:rsidR="00375672" w:rsidRPr="00F26543" w:rsidTr="00FB5036">
        <w:tc>
          <w:tcPr>
            <w:tcW w:w="9072" w:type="dxa"/>
          </w:tcPr>
          <w:p w:rsidR="00375672" w:rsidRPr="00BA103F" w:rsidRDefault="002C26C0" w:rsidP="00BA103F">
            <w:pPr>
              <w:pStyle w:val="Listenabsatz"/>
              <w:ind w:left="0"/>
              <w:jc w:val="both"/>
              <w:rPr>
                <w:rFonts w:ascii="BundesSerif Regular" w:hAnsi="BundesSerif Regular"/>
              </w:rPr>
            </w:pPr>
            <w:r w:rsidRPr="00BA103F">
              <w:rPr>
                <w:rFonts w:ascii="BundesSerif Regular" w:hAnsi="BundesSerif Regular" w:cs="Arial"/>
              </w:rPr>
              <w:fldChar w:fldCharType="begin">
                <w:ffData>
                  <w:name w:val="Kontrollkästchen36"/>
                  <w:enabled/>
                  <w:calcOnExit w:val="0"/>
                  <w:checkBox>
                    <w:sizeAuto/>
                    <w:default w:val="0"/>
                  </w:checkBox>
                </w:ffData>
              </w:fldChar>
            </w:r>
            <w:bookmarkStart w:id="19" w:name="Kontrollkästchen36"/>
            <w:r w:rsidR="00375672" w:rsidRPr="00BA103F">
              <w:rPr>
                <w:rFonts w:ascii="BundesSerif Regular" w:hAnsi="BundesSerif Regular" w:cs="Arial"/>
              </w:rPr>
              <w:instrText xml:space="preserve"> FORMCHECKBOX </w:instrText>
            </w:r>
            <w:r>
              <w:rPr>
                <w:rFonts w:ascii="BundesSerif Regular" w:hAnsi="BundesSerif Regular" w:cs="Arial"/>
              </w:rPr>
            </w:r>
            <w:r>
              <w:rPr>
                <w:rFonts w:ascii="BundesSerif Regular" w:hAnsi="BundesSerif Regular" w:cs="Arial"/>
              </w:rPr>
              <w:fldChar w:fldCharType="separate"/>
            </w:r>
            <w:r w:rsidRPr="00BA103F">
              <w:rPr>
                <w:rFonts w:ascii="BundesSerif Regular" w:hAnsi="BundesSerif Regular" w:cs="Arial"/>
              </w:rPr>
              <w:fldChar w:fldCharType="end"/>
            </w:r>
            <w:bookmarkEnd w:id="19"/>
            <w:r w:rsidR="00375672" w:rsidRPr="00BA103F">
              <w:rPr>
                <w:rFonts w:ascii="BundesSerif Regular" w:hAnsi="BundesSerif Regular" w:cs="Arial"/>
              </w:rPr>
              <w:t xml:space="preserve"> </w:t>
            </w:r>
            <w:r w:rsidR="005D03C1" w:rsidRPr="00BA103F">
              <w:rPr>
                <w:rFonts w:ascii="BundesSerif Regular" w:hAnsi="BundesSerif Regular"/>
              </w:rPr>
              <w:t>generationenübergreifend</w:t>
            </w:r>
            <w:r w:rsidR="00BA103F">
              <w:rPr>
                <w:rFonts w:ascii="BundesSerif Regular" w:hAnsi="BundesSerif Regular"/>
              </w:rPr>
              <w:t>es Engagement von Menschen mit Migratinshintergrund</w:t>
            </w:r>
            <w:r w:rsidR="005D03C1" w:rsidRPr="00BA103F">
              <w:rPr>
                <w:rFonts w:ascii="BundesSerif Regular" w:hAnsi="BundesSerif Regular"/>
              </w:rPr>
              <w:t xml:space="preserve"> für die gesellschaftliche Teilhabe von Senioren</w:t>
            </w:r>
          </w:p>
        </w:tc>
      </w:tr>
      <w:tr w:rsidR="00375672" w:rsidRPr="00F26543" w:rsidTr="00FB5036">
        <w:tc>
          <w:tcPr>
            <w:tcW w:w="9072" w:type="dxa"/>
            <w:tcBorders>
              <w:bottom w:val="single" w:sz="4" w:space="0" w:color="auto"/>
            </w:tcBorders>
          </w:tcPr>
          <w:p w:rsidR="00375672" w:rsidRPr="00BA103F" w:rsidRDefault="002C26C0" w:rsidP="005D03C1">
            <w:pPr>
              <w:pStyle w:val="Listenabsatz"/>
              <w:ind w:left="0"/>
              <w:jc w:val="both"/>
              <w:rPr>
                <w:rFonts w:ascii="BundesSerif Regular" w:hAnsi="BundesSerif Regular"/>
              </w:rPr>
            </w:pPr>
            <w:r w:rsidRPr="00BA103F">
              <w:rPr>
                <w:rFonts w:ascii="BundesSerif Regular" w:hAnsi="BundesSerif Regular" w:cs="Arial"/>
              </w:rPr>
              <w:fldChar w:fldCharType="begin">
                <w:ffData>
                  <w:name w:val="Kontrollkästchen37"/>
                  <w:enabled/>
                  <w:calcOnExit w:val="0"/>
                  <w:checkBox>
                    <w:sizeAuto/>
                    <w:default w:val="0"/>
                  </w:checkBox>
                </w:ffData>
              </w:fldChar>
            </w:r>
            <w:bookmarkStart w:id="20" w:name="Kontrollkästchen37"/>
            <w:r w:rsidR="00375672" w:rsidRPr="00BA103F">
              <w:rPr>
                <w:rFonts w:ascii="BundesSerif Regular" w:hAnsi="BundesSerif Regular" w:cs="Arial"/>
              </w:rPr>
              <w:instrText xml:space="preserve"> FORMCHECKBOX </w:instrText>
            </w:r>
            <w:r>
              <w:rPr>
                <w:rFonts w:ascii="BundesSerif Regular" w:hAnsi="BundesSerif Regular" w:cs="Arial"/>
              </w:rPr>
            </w:r>
            <w:r>
              <w:rPr>
                <w:rFonts w:ascii="BundesSerif Regular" w:hAnsi="BundesSerif Regular" w:cs="Arial"/>
              </w:rPr>
              <w:fldChar w:fldCharType="separate"/>
            </w:r>
            <w:r w:rsidRPr="00BA103F">
              <w:rPr>
                <w:rFonts w:ascii="BundesSerif Regular" w:hAnsi="BundesSerif Regular" w:cs="Arial"/>
              </w:rPr>
              <w:fldChar w:fldCharType="end"/>
            </w:r>
            <w:bookmarkEnd w:id="20"/>
            <w:r w:rsidR="00375672" w:rsidRPr="00BA103F">
              <w:rPr>
                <w:rFonts w:ascii="BundesSerif Regular" w:hAnsi="BundesSerif Regular" w:cs="Arial"/>
              </w:rPr>
              <w:t xml:space="preserve"> </w:t>
            </w:r>
            <w:r w:rsidR="005D03C1" w:rsidRPr="00BA103F">
              <w:rPr>
                <w:rFonts w:ascii="BundesSerif Regular" w:hAnsi="BundesSerif Regular"/>
              </w:rPr>
              <w:t>Niederschwellige Integrationsbegleitung und Heranführung an die Regelberatungsstruktur von Flüchtlingen nach positiver Asylentscheidung</w:t>
            </w:r>
          </w:p>
        </w:tc>
      </w:tr>
      <w:tr w:rsidR="00375672" w:rsidRPr="00952A50" w:rsidTr="00FB5036">
        <w:tc>
          <w:tcPr>
            <w:tcW w:w="9072" w:type="dxa"/>
            <w:shd w:val="clear" w:color="auto" w:fill="FABF8F" w:themeFill="accent6" w:themeFillTint="99"/>
          </w:tcPr>
          <w:p w:rsidR="00375672" w:rsidRPr="00BA103F" w:rsidRDefault="00375672" w:rsidP="008664F0">
            <w:pPr>
              <w:pStyle w:val="Listenabsatz"/>
              <w:spacing w:before="120" w:line="240" w:lineRule="atLeast"/>
              <w:ind w:left="0"/>
              <w:contextualSpacing w:val="0"/>
              <w:jc w:val="both"/>
              <w:rPr>
                <w:rFonts w:ascii="BundesSerif Regular" w:hAnsi="BundesSerif Regular"/>
                <w:b/>
              </w:rPr>
            </w:pPr>
            <w:r w:rsidRPr="00BA103F">
              <w:rPr>
                <w:rFonts w:ascii="BundesSerif Regular" w:hAnsi="BundesSerif Regular"/>
                <w:b/>
              </w:rPr>
              <w:t>Jugendprojekt (Haushaltstitel 68401)</w:t>
            </w:r>
          </w:p>
        </w:tc>
      </w:tr>
      <w:tr w:rsidR="00375672" w:rsidRPr="00F26543" w:rsidTr="00FB5036">
        <w:tc>
          <w:tcPr>
            <w:tcW w:w="9072" w:type="dxa"/>
          </w:tcPr>
          <w:p w:rsidR="00375672" w:rsidRPr="00BA103F" w:rsidRDefault="002C26C0" w:rsidP="005D03C1">
            <w:pPr>
              <w:pStyle w:val="Listenabsatz"/>
              <w:ind w:left="0"/>
              <w:jc w:val="both"/>
              <w:rPr>
                <w:rFonts w:ascii="BundesSerif Regular" w:hAnsi="BundesSerif Regular"/>
              </w:rPr>
            </w:pPr>
            <w:r w:rsidRPr="00BA103F">
              <w:rPr>
                <w:rFonts w:ascii="BundesSerif Regular" w:hAnsi="BundesSerif Regular" w:cs="Arial"/>
              </w:rPr>
              <w:fldChar w:fldCharType="begin">
                <w:ffData>
                  <w:name w:val="Kontrollkästchen39"/>
                  <w:enabled/>
                  <w:calcOnExit w:val="0"/>
                  <w:checkBox>
                    <w:sizeAuto/>
                    <w:default w:val="0"/>
                  </w:checkBox>
                </w:ffData>
              </w:fldChar>
            </w:r>
            <w:bookmarkStart w:id="21" w:name="Kontrollkästchen39"/>
            <w:r w:rsidR="00375672" w:rsidRPr="00BA103F">
              <w:rPr>
                <w:rFonts w:ascii="BundesSerif Regular" w:hAnsi="BundesSerif Regular" w:cs="Arial"/>
              </w:rPr>
              <w:instrText xml:space="preserve"> FORMCHECKBOX </w:instrText>
            </w:r>
            <w:r>
              <w:rPr>
                <w:rFonts w:ascii="BundesSerif Regular" w:hAnsi="BundesSerif Regular" w:cs="Arial"/>
              </w:rPr>
            </w:r>
            <w:r>
              <w:rPr>
                <w:rFonts w:ascii="BundesSerif Regular" w:hAnsi="BundesSerif Regular" w:cs="Arial"/>
              </w:rPr>
              <w:fldChar w:fldCharType="separate"/>
            </w:r>
            <w:r w:rsidRPr="00BA103F">
              <w:rPr>
                <w:rFonts w:ascii="BundesSerif Regular" w:hAnsi="BundesSerif Regular" w:cs="Arial"/>
              </w:rPr>
              <w:fldChar w:fldCharType="end"/>
            </w:r>
            <w:bookmarkEnd w:id="21"/>
            <w:r w:rsidR="00375672" w:rsidRPr="00BA103F">
              <w:rPr>
                <w:rFonts w:ascii="BundesSerif Regular" w:hAnsi="BundesSerif Regular" w:cs="Arial"/>
              </w:rPr>
              <w:t xml:space="preserve"> </w:t>
            </w:r>
            <w:r w:rsidR="005D03C1" w:rsidRPr="00BA103F">
              <w:rPr>
                <w:rFonts w:ascii="BundesSerif Regular" w:hAnsi="BundesSerif Regular"/>
              </w:rPr>
              <w:t>Begegnungsprojekte zwischen einheimischen und zugewanderten Jugendlichen in strukturschwachen und ländlichen Regionen mit wenig Integrationsangeboten</w:t>
            </w:r>
          </w:p>
        </w:tc>
      </w:tr>
      <w:tr w:rsidR="00375672" w:rsidRPr="00F26543" w:rsidTr="00FB5036">
        <w:tc>
          <w:tcPr>
            <w:tcW w:w="9072" w:type="dxa"/>
          </w:tcPr>
          <w:p w:rsidR="00375672" w:rsidRPr="00BA103F" w:rsidRDefault="002C26C0" w:rsidP="005D03C1">
            <w:pPr>
              <w:pStyle w:val="Listenabsatz"/>
              <w:ind w:left="0"/>
              <w:jc w:val="both"/>
              <w:rPr>
                <w:rFonts w:ascii="BundesSerif Regular" w:hAnsi="BundesSerif Regular"/>
              </w:rPr>
            </w:pPr>
            <w:r w:rsidRPr="00BA103F">
              <w:rPr>
                <w:rFonts w:ascii="BundesSerif Regular" w:hAnsi="BundesSerif Regular" w:cs="Arial"/>
              </w:rPr>
              <w:fldChar w:fldCharType="begin">
                <w:ffData>
                  <w:name w:val="Kontrollkästchen38"/>
                  <w:enabled/>
                  <w:calcOnExit w:val="0"/>
                  <w:checkBox>
                    <w:sizeAuto/>
                    <w:default w:val="0"/>
                  </w:checkBox>
                </w:ffData>
              </w:fldChar>
            </w:r>
            <w:bookmarkStart w:id="22" w:name="Kontrollkästchen38"/>
            <w:r w:rsidR="00375672" w:rsidRPr="00BA103F">
              <w:rPr>
                <w:rFonts w:ascii="BundesSerif Regular" w:hAnsi="BundesSerif Regular" w:cs="Arial"/>
              </w:rPr>
              <w:instrText xml:space="preserve"> FORMCHECKBOX </w:instrText>
            </w:r>
            <w:r>
              <w:rPr>
                <w:rFonts w:ascii="BundesSerif Regular" w:hAnsi="BundesSerif Regular" w:cs="Arial"/>
              </w:rPr>
            </w:r>
            <w:r>
              <w:rPr>
                <w:rFonts w:ascii="BundesSerif Regular" w:hAnsi="BundesSerif Regular" w:cs="Arial"/>
              </w:rPr>
              <w:fldChar w:fldCharType="separate"/>
            </w:r>
            <w:r w:rsidRPr="00BA103F">
              <w:rPr>
                <w:rFonts w:ascii="BundesSerif Regular" w:hAnsi="BundesSerif Regular" w:cs="Arial"/>
              </w:rPr>
              <w:fldChar w:fldCharType="end"/>
            </w:r>
            <w:bookmarkEnd w:id="22"/>
            <w:r w:rsidR="00375672" w:rsidRPr="00BA103F">
              <w:rPr>
                <w:rFonts w:ascii="BundesSerif Regular" w:hAnsi="BundesSerif Regular" w:cs="Arial"/>
              </w:rPr>
              <w:t xml:space="preserve"> </w:t>
            </w:r>
            <w:r w:rsidR="005D03C1" w:rsidRPr="00BA103F">
              <w:rPr>
                <w:rFonts w:ascii="BundesSerif Regular" w:hAnsi="BundesSerif Regular"/>
              </w:rPr>
              <w:t>Förderung freiwilligen Engagements von jungen Menschen mit und ohne Migrationshintergrund zu gesellschaftlichen und politischen Themen</w:t>
            </w:r>
          </w:p>
        </w:tc>
      </w:tr>
    </w:tbl>
    <w:p w:rsidR="00375672" w:rsidRDefault="00375672" w:rsidP="005F5F85">
      <w:pPr>
        <w:pStyle w:val="Listenabsatz"/>
        <w:spacing w:before="120" w:after="120" w:line="240" w:lineRule="exact"/>
        <w:ind w:left="1068"/>
        <w:rPr>
          <w:rFonts w:ascii="BundesSerif Regular" w:hAnsi="BundesSerif Regular"/>
          <w:color w:val="000000" w:themeColor="text1"/>
          <w:szCs w:val="22"/>
        </w:rPr>
      </w:pPr>
    </w:p>
    <w:p w:rsidR="00375672" w:rsidRPr="00BA103F" w:rsidRDefault="00FE4FEE" w:rsidP="0028213F">
      <w:pPr>
        <w:pStyle w:val="Listenabsatz"/>
        <w:numPr>
          <w:ilvl w:val="0"/>
          <w:numId w:val="1"/>
        </w:numPr>
        <w:rPr>
          <w:rFonts w:ascii="BundesSerif Regular" w:hAnsi="BundesSerif Regular"/>
          <w:b/>
          <w:szCs w:val="22"/>
        </w:rPr>
      </w:pPr>
      <w:r w:rsidRPr="00BA103F">
        <w:rPr>
          <w:rFonts w:ascii="BundesSerif Regular" w:hAnsi="BundesSerif Regular"/>
          <w:b/>
          <w:szCs w:val="22"/>
        </w:rPr>
        <w:t>Rahmendaten</w:t>
      </w:r>
      <w:r w:rsidR="00375672" w:rsidRPr="00BA103F">
        <w:rPr>
          <w:rFonts w:ascii="BundesSerif Regular" w:hAnsi="BundesSerif Regular"/>
          <w:b/>
          <w:szCs w:val="22"/>
        </w:rPr>
        <w:t xml:space="preserve"> des geplanten Projekts</w:t>
      </w:r>
    </w:p>
    <w:tbl>
      <w:tblPr>
        <w:tblStyle w:val="Tabellengitternetz"/>
        <w:tblW w:w="9072" w:type="dxa"/>
        <w:tblInd w:w="392" w:type="dxa"/>
        <w:tblLayout w:type="fixed"/>
        <w:tblLook w:val="04A0"/>
      </w:tblPr>
      <w:tblGrid>
        <w:gridCol w:w="9072"/>
      </w:tblGrid>
      <w:tr w:rsidR="00375672" w:rsidRPr="00F26543" w:rsidTr="00227024">
        <w:tc>
          <w:tcPr>
            <w:tcW w:w="9072" w:type="dxa"/>
            <w:shd w:val="clear" w:color="auto" w:fill="FABF8F" w:themeFill="accent6" w:themeFillTint="99"/>
          </w:tcPr>
          <w:p w:rsidR="00375672" w:rsidRPr="00F26543" w:rsidRDefault="00375672" w:rsidP="00FB5036">
            <w:pPr>
              <w:pStyle w:val="Listenabsatz"/>
              <w:ind w:left="0"/>
              <w:rPr>
                <w:rFonts w:ascii="BundesSerif Regular" w:hAnsi="BundesSerif Regular"/>
              </w:rPr>
            </w:pPr>
            <w:r w:rsidRPr="00F26543">
              <w:rPr>
                <w:rFonts w:ascii="BundesSerif Regular" w:hAnsi="BundesSerif Regular"/>
              </w:rPr>
              <w:t>Projektname und Kurzbezeichnung</w:t>
            </w:r>
            <w:r>
              <w:rPr>
                <w:rFonts w:ascii="BundesSerif Regular" w:hAnsi="BundesSerif Regular"/>
              </w:rPr>
              <w:t xml:space="preserve"> </w:t>
            </w:r>
            <w:r w:rsidRPr="008C5818">
              <w:rPr>
                <w:rFonts w:ascii="BundesSerif Regular" w:hAnsi="BundesSerif Regular"/>
                <w:i/>
              </w:rPr>
              <w:t>(z. B.: Integration in Coburg, „IntiC“)</w:t>
            </w:r>
          </w:p>
        </w:tc>
      </w:tr>
      <w:tr w:rsidR="00375672" w:rsidRPr="00F26543" w:rsidTr="00227024">
        <w:tc>
          <w:tcPr>
            <w:tcW w:w="9072" w:type="dxa"/>
            <w:tcBorders>
              <w:bottom w:val="single" w:sz="4" w:space="0" w:color="auto"/>
            </w:tcBorders>
          </w:tcPr>
          <w:p w:rsidR="00375672" w:rsidRDefault="00375672" w:rsidP="00FB5036">
            <w:pPr>
              <w:pStyle w:val="Listenabsatz"/>
              <w:ind w:left="0"/>
              <w:rPr>
                <w:rFonts w:ascii="BundesSerif Regular" w:hAnsi="BundesSerif Regular"/>
              </w:rPr>
            </w:pPr>
          </w:p>
          <w:p w:rsidR="00375672" w:rsidRDefault="002C26C0" w:rsidP="00FB5036">
            <w:pPr>
              <w:pStyle w:val="Listenabsatz"/>
              <w:ind w:left="0"/>
              <w:rPr>
                <w:rFonts w:ascii="BundesSerif Regular" w:hAnsi="BundesSerif Regular"/>
              </w:rPr>
            </w:pPr>
            <w:r>
              <w:rPr>
                <w:rFonts w:ascii="BundesSerif Regular" w:hAnsi="BundesSerif Regular"/>
              </w:rPr>
              <w:fldChar w:fldCharType="begin">
                <w:ffData>
                  <w:name w:val="Text7"/>
                  <w:enabled/>
                  <w:calcOnExit w:val="0"/>
                  <w:textInput/>
                </w:ffData>
              </w:fldChar>
            </w:r>
            <w:r w:rsidR="00375672">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Pr>
                <w:rFonts w:ascii="BundesSerif Regular" w:hAnsi="BundesSerif Regular"/>
              </w:rPr>
              <w:fldChar w:fldCharType="end"/>
            </w:r>
          </w:p>
          <w:p w:rsidR="00375672" w:rsidRDefault="00375672" w:rsidP="00FB5036">
            <w:pPr>
              <w:pStyle w:val="Listenabsatz"/>
              <w:ind w:left="0"/>
              <w:rPr>
                <w:rFonts w:ascii="BundesSerif Regular" w:hAnsi="BundesSerif Regular"/>
              </w:rPr>
            </w:pPr>
          </w:p>
        </w:tc>
      </w:tr>
      <w:tr w:rsidR="00375672" w:rsidRPr="00F26543" w:rsidTr="00227024">
        <w:tc>
          <w:tcPr>
            <w:tcW w:w="9072" w:type="dxa"/>
            <w:shd w:val="clear" w:color="auto" w:fill="FABF8F" w:themeFill="accent6" w:themeFillTint="99"/>
          </w:tcPr>
          <w:p w:rsidR="00375672" w:rsidRDefault="00375672" w:rsidP="00FB5036">
            <w:pPr>
              <w:pStyle w:val="Listenabsatz"/>
              <w:ind w:left="0"/>
              <w:rPr>
                <w:rFonts w:ascii="BundesSerif Regular" w:hAnsi="BundesSerif Regular"/>
              </w:rPr>
            </w:pPr>
            <w:r w:rsidRPr="00F26543">
              <w:rPr>
                <w:rFonts w:ascii="BundesSerif Regular" w:hAnsi="BundesSerif Regular"/>
              </w:rPr>
              <w:t>Projektort/e</w:t>
            </w:r>
            <w:r>
              <w:rPr>
                <w:rFonts w:ascii="BundesSerif Regular" w:hAnsi="BundesSerif Regular"/>
              </w:rPr>
              <w:t xml:space="preserve"> </w:t>
            </w:r>
            <w:r w:rsidRPr="008C5818">
              <w:rPr>
                <w:rFonts w:ascii="BundesSerif Regular" w:hAnsi="BundesSerif Regular"/>
                <w:i/>
              </w:rPr>
              <w:t>(ggf. auch Stadtteil)</w:t>
            </w:r>
          </w:p>
        </w:tc>
      </w:tr>
      <w:tr w:rsidR="00375672" w:rsidRPr="00F26543" w:rsidTr="00227024">
        <w:tc>
          <w:tcPr>
            <w:tcW w:w="9072" w:type="dxa"/>
            <w:tcBorders>
              <w:bottom w:val="single" w:sz="4" w:space="0" w:color="auto"/>
            </w:tcBorders>
          </w:tcPr>
          <w:p w:rsidR="00375672" w:rsidRDefault="00375672" w:rsidP="00FB5036">
            <w:pPr>
              <w:pStyle w:val="Listenabsatz"/>
              <w:ind w:left="0"/>
              <w:rPr>
                <w:rFonts w:ascii="BundesSerif Regular" w:hAnsi="BundesSerif Regular"/>
              </w:rPr>
            </w:pPr>
          </w:p>
          <w:p w:rsidR="00375672" w:rsidRDefault="002C26C0" w:rsidP="00FB5036">
            <w:pPr>
              <w:pStyle w:val="Listenabsatz"/>
              <w:ind w:left="0"/>
              <w:rPr>
                <w:rFonts w:ascii="BundesSerif Regular" w:hAnsi="BundesSerif Regular"/>
              </w:rPr>
            </w:pPr>
            <w:r>
              <w:rPr>
                <w:rFonts w:ascii="BundesSerif Regular" w:hAnsi="BundesSerif Regular"/>
              </w:rPr>
              <w:fldChar w:fldCharType="begin">
                <w:ffData>
                  <w:name w:val="Text8"/>
                  <w:enabled/>
                  <w:calcOnExit w:val="0"/>
                  <w:textInput/>
                </w:ffData>
              </w:fldChar>
            </w:r>
            <w:r w:rsidR="00375672">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Pr>
                <w:rFonts w:ascii="BundesSerif Regular" w:hAnsi="BundesSerif Regular"/>
              </w:rPr>
              <w:fldChar w:fldCharType="end"/>
            </w:r>
          </w:p>
          <w:p w:rsidR="00375672" w:rsidRDefault="00375672" w:rsidP="00FB5036">
            <w:pPr>
              <w:pStyle w:val="Listenabsatz"/>
              <w:ind w:left="0"/>
              <w:rPr>
                <w:rFonts w:ascii="BundesSerif Regular" w:hAnsi="BundesSerif Regular"/>
              </w:rPr>
            </w:pPr>
          </w:p>
        </w:tc>
      </w:tr>
      <w:tr w:rsidR="00375672" w:rsidRPr="00F26543" w:rsidTr="00227024">
        <w:tc>
          <w:tcPr>
            <w:tcW w:w="9072" w:type="dxa"/>
            <w:shd w:val="clear" w:color="auto" w:fill="FABF8F" w:themeFill="accent6" w:themeFillTint="99"/>
          </w:tcPr>
          <w:p w:rsidR="00375672" w:rsidRDefault="00375672" w:rsidP="00375672">
            <w:pPr>
              <w:pStyle w:val="Listenabsatz"/>
              <w:ind w:left="0"/>
              <w:rPr>
                <w:rFonts w:ascii="BundesSerif Regular" w:hAnsi="BundesSerif Regular"/>
              </w:rPr>
            </w:pPr>
            <w:r>
              <w:rPr>
                <w:rFonts w:ascii="BundesSerif Regular" w:hAnsi="BundesSerif Regular"/>
              </w:rPr>
              <w:t>Bundesl</w:t>
            </w:r>
            <w:r w:rsidRPr="00F26543">
              <w:rPr>
                <w:rFonts w:ascii="BundesSerif Regular" w:hAnsi="BundesSerif Regular"/>
              </w:rPr>
              <w:t>and</w:t>
            </w:r>
          </w:p>
        </w:tc>
      </w:tr>
      <w:tr w:rsidR="00375672" w:rsidRPr="00F26543" w:rsidTr="00227024">
        <w:tc>
          <w:tcPr>
            <w:tcW w:w="9072" w:type="dxa"/>
            <w:tcBorders>
              <w:bottom w:val="single" w:sz="4" w:space="0" w:color="auto"/>
            </w:tcBorders>
          </w:tcPr>
          <w:p w:rsidR="00375672" w:rsidRDefault="00375672" w:rsidP="00FB5036">
            <w:pPr>
              <w:pStyle w:val="Listenabsatz"/>
              <w:ind w:left="0"/>
              <w:rPr>
                <w:rFonts w:ascii="BundesSerif Regular" w:hAnsi="BundesSerif Regular"/>
              </w:rPr>
            </w:pPr>
          </w:p>
          <w:p w:rsidR="00375672" w:rsidRPr="00F26543" w:rsidRDefault="002C26C0" w:rsidP="00FB5036">
            <w:pPr>
              <w:pStyle w:val="Listenabsatz"/>
              <w:ind w:left="0"/>
              <w:rPr>
                <w:rFonts w:ascii="BundesSerif Regular" w:hAnsi="BundesSerif Regular"/>
              </w:rPr>
            </w:pPr>
            <w:r>
              <w:rPr>
                <w:rFonts w:ascii="BundesSerif Regular" w:hAnsi="BundesSerif Regular"/>
              </w:rPr>
              <w:fldChar w:fldCharType="begin">
                <w:ffData>
                  <w:name w:val="Text9"/>
                  <w:enabled/>
                  <w:calcOnExit w:val="0"/>
                  <w:textInput/>
                </w:ffData>
              </w:fldChar>
            </w:r>
            <w:r w:rsidR="00375672">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sidR="00375672">
              <w:rPr>
                <w:rFonts w:ascii="BundesSerif Regular" w:hAnsi="BundesSerif Regular"/>
                <w:noProof/>
              </w:rPr>
              <w:t> </w:t>
            </w:r>
            <w:r>
              <w:rPr>
                <w:rFonts w:ascii="BundesSerif Regular" w:hAnsi="BundesSerif Regular"/>
              </w:rPr>
              <w:fldChar w:fldCharType="end"/>
            </w:r>
          </w:p>
          <w:p w:rsidR="00375672" w:rsidRPr="00F26543" w:rsidRDefault="00375672" w:rsidP="00FB5036">
            <w:pPr>
              <w:pStyle w:val="Listenabsatz"/>
              <w:ind w:left="0"/>
              <w:rPr>
                <w:rFonts w:ascii="BundesSerif Regular" w:hAnsi="BundesSerif Regular"/>
              </w:rPr>
            </w:pPr>
          </w:p>
        </w:tc>
      </w:tr>
      <w:tr w:rsidR="00382D38" w:rsidRPr="00F26543" w:rsidTr="00227024">
        <w:tc>
          <w:tcPr>
            <w:tcW w:w="9072" w:type="dxa"/>
            <w:shd w:val="clear" w:color="auto" w:fill="FABF8F" w:themeFill="accent6" w:themeFillTint="99"/>
          </w:tcPr>
          <w:p w:rsidR="00382D38" w:rsidRPr="00F26543" w:rsidRDefault="00B53FAD" w:rsidP="00B53FAD">
            <w:pPr>
              <w:pStyle w:val="Listenabsatz"/>
              <w:spacing w:after="120" w:line="240" w:lineRule="exact"/>
              <w:ind w:left="0"/>
              <w:rPr>
                <w:rFonts w:ascii="BundesSerif Regular" w:hAnsi="BundesSerif Regular"/>
                <w:color w:val="000000" w:themeColor="text1"/>
              </w:rPr>
            </w:pPr>
            <w:r>
              <w:rPr>
                <w:rFonts w:ascii="BundesSerif Regular" w:hAnsi="BundesSerif Regular"/>
                <w:color w:val="000000" w:themeColor="text1"/>
              </w:rPr>
              <w:t>Ist</w:t>
            </w:r>
            <w:r w:rsidR="00382D38">
              <w:rPr>
                <w:rFonts w:ascii="BundesSerif Regular" w:hAnsi="BundesSerif Regular"/>
                <w:color w:val="000000" w:themeColor="text1"/>
              </w:rPr>
              <w:t xml:space="preserve"> eine Kooperation mit einer Mig</w:t>
            </w:r>
            <w:r w:rsidR="00382D38" w:rsidRPr="00F26543">
              <w:rPr>
                <w:rFonts w:ascii="BundesSerif Regular" w:hAnsi="BundesSerif Regular"/>
                <w:color w:val="000000" w:themeColor="text1"/>
              </w:rPr>
              <w:t>rantenorganisation</w:t>
            </w:r>
            <w:r w:rsidR="00382D38">
              <w:rPr>
                <w:rFonts w:ascii="BundesSerif Regular" w:hAnsi="BundesSerif Regular"/>
                <w:color w:val="000000" w:themeColor="text1"/>
              </w:rPr>
              <w:t xml:space="preserve"> </w:t>
            </w:r>
            <w:r>
              <w:rPr>
                <w:rFonts w:ascii="BundesSerif Regular" w:hAnsi="BundesSerif Regular"/>
                <w:color w:val="000000" w:themeColor="text1"/>
              </w:rPr>
              <w:t>vorgesehen</w:t>
            </w:r>
            <w:r w:rsidR="00382D38" w:rsidRPr="00F26543">
              <w:rPr>
                <w:rFonts w:ascii="BundesSerif Regular" w:hAnsi="BundesSerif Regular"/>
                <w:color w:val="000000" w:themeColor="text1"/>
              </w:rPr>
              <w:t>?</w:t>
            </w:r>
          </w:p>
        </w:tc>
      </w:tr>
      <w:tr w:rsidR="00382D38" w:rsidRPr="00F26543" w:rsidTr="00227024">
        <w:tc>
          <w:tcPr>
            <w:tcW w:w="9072" w:type="dxa"/>
            <w:tcBorders>
              <w:bottom w:val="single" w:sz="4" w:space="0" w:color="auto"/>
            </w:tcBorders>
          </w:tcPr>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11"/>
              <w:gridCol w:w="3969"/>
            </w:tblGrid>
            <w:tr w:rsidR="00382D38" w:rsidRPr="00F26543" w:rsidTr="00FB5036">
              <w:tc>
                <w:tcPr>
                  <w:tcW w:w="4711" w:type="dxa"/>
                  <w:tcBorders>
                    <w:top w:val="nil"/>
                    <w:left w:val="nil"/>
                    <w:bottom w:val="nil"/>
                    <w:right w:val="nil"/>
                  </w:tcBorders>
                </w:tcPr>
                <w:p w:rsidR="00382D38" w:rsidRPr="00F26543" w:rsidRDefault="00B53FAD" w:rsidP="00B53FAD">
                  <w:pPr>
                    <w:spacing w:before="240" w:after="120" w:line="240" w:lineRule="exact"/>
                    <w:jc w:val="center"/>
                    <w:rPr>
                      <w:rFonts w:ascii="BundesSerif Regular" w:hAnsi="BundesSerif Regular"/>
                      <w:color w:val="000000" w:themeColor="text1"/>
                    </w:rPr>
                  </w:pPr>
                  <w:r>
                    <w:rPr>
                      <w:rFonts w:ascii="BundesSerif Regular" w:hAnsi="BundesSerif Regular"/>
                      <w:color w:val="000000" w:themeColor="text1"/>
                    </w:rPr>
                    <w:t xml:space="preserve">                                 </w:t>
                  </w:r>
                  <w:r w:rsidR="002C26C0" w:rsidRPr="00F26543">
                    <w:rPr>
                      <w:rFonts w:ascii="BundesSerif Regular" w:hAnsi="BundesSerif Regular"/>
                      <w:color w:val="000000" w:themeColor="text1"/>
                    </w:rPr>
                    <w:fldChar w:fldCharType="begin">
                      <w:ffData>
                        <w:name w:val="Kontrollkästchen33"/>
                        <w:enabled/>
                        <w:calcOnExit w:val="0"/>
                        <w:checkBox>
                          <w:sizeAuto/>
                          <w:default w:val="0"/>
                          <w:checked w:val="0"/>
                        </w:checkBox>
                      </w:ffData>
                    </w:fldChar>
                  </w:r>
                  <w:r w:rsidR="00382D38" w:rsidRPr="00F26543">
                    <w:rPr>
                      <w:rFonts w:ascii="BundesSerif Regular" w:hAnsi="BundesSerif Regular"/>
                      <w:color w:val="000000" w:themeColor="text1"/>
                    </w:rPr>
                    <w:instrText xml:space="preserve"> FORMCHECKBOX </w:instrText>
                  </w:r>
                  <w:r w:rsidR="002C26C0">
                    <w:rPr>
                      <w:rFonts w:ascii="BundesSerif Regular" w:hAnsi="BundesSerif Regular"/>
                      <w:color w:val="000000" w:themeColor="text1"/>
                    </w:rPr>
                  </w:r>
                  <w:r w:rsidR="002C26C0">
                    <w:rPr>
                      <w:rFonts w:ascii="BundesSerif Regular" w:hAnsi="BundesSerif Regular"/>
                      <w:color w:val="000000" w:themeColor="text1"/>
                    </w:rPr>
                    <w:fldChar w:fldCharType="separate"/>
                  </w:r>
                  <w:r w:rsidR="002C26C0" w:rsidRPr="00F26543">
                    <w:rPr>
                      <w:rFonts w:ascii="BundesSerif Regular" w:hAnsi="BundesSerif Regular"/>
                      <w:color w:val="000000" w:themeColor="text1"/>
                    </w:rPr>
                    <w:fldChar w:fldCharType="end"/>
                  </w:r>
                  <w:r>
                    <w:rPr>
                      <w:rFonts w:ascii="BundesSerif Regular" w:hAnsi="BundesSerif Regular"/>
                      <w:color w:val="000000" w:themeColor="text1"/>
                    </w:rPr>
                    <w:t xml:space="preserve"> (Absichtserklärung liegt bei)</w:t>
                  </w:r>
                </w:p>
              </w:tc>
              <w:tc>
                <w:tcPr>
                  <w:tcW w:w="3969" w:type="dxa"/>
                  <w:tcBorders>
                    <w:top w:val="nil"/>
                    <w:left w:val="nil"/>
                    <w:bottom w:val="nil"/>
                    <w:right w:val="nil"/>
                  </w:tcBorders>
                </w:tcPr>
                <w:p w:rsidR="00382D38" w:rsidRPr="00F26543" w:rsidRDefault="002C26C0" w:rsidP="00FB5036">
                  <w:pPr>
                    <w:spacing w:before="24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4"/>
                        <w:enabled/>
                        <w:calcOnExit w:val="0"/>
                        <w:checkBox>
                          <w:sizeAuto/>
                          <w:default w:val="0"/>
                        </w:checkBox>
                      </w:ffData>
                    </w:fldChar>
                  </w:r>
                  <w:r w:rsidR="00382D38"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p>
              </w:tc>
            </w:tr>
            <w:tr w:rsidR="00382D38" w:rsidRPr="00F26543" w:rsidTr="00FB5036">
              <w:tc>
                <w:tcPr>
                  <w:tcW w:w="4711" w:type="dxa"/>
                  <w:tcBorders>
                    <w:top w:val="nil"/>
                    <w:left w:val="nil"/>
                    <w:bottom w:val="nil"/>
                    <w:right w:val="nil"/>
                  </w:tcBorders>
                </w:tcPr>
                <w:p w:rsidR="00382D38" w:rsidRPr="00F26543" w:rsidRDefault="00B53FAD" w:rsidP="00B53FAD">
                  <w:pPr>
                    <w:spacing w:line="240" w:lineRule="exact"/>
                    <w:rPr>
                      <w:rFonts w:ascii="BundesSerif Regular" w:hAnsi="BundesSerif Regular"/>
                      <w:color w:val="000000" w:themeColor="text1"/>
                    </w:rPr>
                  </w:pPr>
                  <w:r>
                    <w:rPr>
                      <w:rFonts w:ascii="BundesSerif Regular" w:hAnsi="BundesSerif Regular"/>
                      <w:color w:val="000000" w:themeColor="text1"/>
                    </w:rPr>
                    <w:t xml:space="preserve">                                   </w:t>
                  </w:r>
                  <w:r w:rsidR="00382D38" w:rsidRPr="00F26543">
                    <w:rPr>
                      <w:rFonts w:ascii="BundesSerif Regular" w:hAnsi="BundesSerif Regular"/>
                      <w:color w:val="000000" w:themeColor="text1"/>
                    </w:rPr>
                    <w:t>ja</w:t>
                  </w:r>
                </w:p>
              </w:tc>
              <w:tc>
                <w:tcPr>
                  <w:tcW w:w="3969" w:type="dxa"/>
                  <w:tcBorders>
                    <w:top w:val="nil"/>
                    <w:left w:val="nil"/>
                    <w:bottom w:val="nil"/>
                    <w:right w:val="nil"/>
                  </w:tcBorders>
                </w:tcPr>
                <w:p w:rsidR="00382D38" w:rsidRPr="00F26543" w:rsidRDefault="00382D38" w:rsidP="00FB5036">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nein</w:t>
                  </w:r>
                </w:p>
              </w:tc>
            </w:tr>
          </w:tbl>
          <w:p w:rsidR="00382D38" w:rsidRPr="00F26543" w:rsidRDefault="00382D38" w:rsidP="00FB5036">
            <w:pPr>
              <w:pStyle w:val="Listenabsatz"/>
              <w:spacing w:after="120" w:line="240" w:lineRule="exact"/>
              <w:ind w:left="0"/>
              <w:rPr>
                <w:rFonts w:ascii="BundesSerif Regular" w:hAnsi="BundesSerif Regular"/>
                <w:color w:val="000000" w:themeColor="text1"/>
              </w:rPr>
            </w:pPr>
          </w:p>
        </w:tc>
      </w:tr>
      <w:tr w:rsidR="00227024" w:rsidRPr="00F26543" w:rsidTr="00227024">
        <w:tc>
          <w:tcPr>
            <w:tcW w:w="9072" w:type="dxa"/>
            <w:shd w:val="clear" w:color="auto" w:fill="FABF8F" w:themeFill="accent6" w:themeFillTint="99"/>
          </w:tcPr>
          <w:p w:rsidR="00227024" w:rsidRPr="00F26543" w:rsidRDefault="00227024" w:rsidP="00FB5036">
            <w:pPr>
              <w:pStyle w:val="Listenabsatz"/>
              <w:spacing w:after="120" w:line="240" w:lineRule="exact"/>
              <w:ind w:left="0"/>
              <w:rPr>
                <w:rFonts w:ascii="BundesSerif Regular" w:hAnsi="BundesSerif Regular"/>
                <w:color w:val="000000" w:themeColor="text1"/>
              </w:rPr>
            </w:pPr>
            <w:r>
              <w:rPr>
                <w:rFonts w:ascii="BundesSerif Regular" w:hAnsi="BundesSerif Regular"/>
                <w:color w:val="000000" w:themeColor="text1"/>
              </w:rPr>
              <w:t>Soll durch das Projekt schwerpunktmäßig das Ehrenamt gestärkt werden</w:t>
            </w:r>
            <w:r w:rsidRPr="00F26543">
              <w:rPr>
                <w:rFonts w:ascii="BundesSerif Regular" w:hAnsi="BundesSerif Regular"/>
                <w:color w:val="000000" w:themeColor="text1"/>
              </w:rPr>
              <w:t>?</w:t>
            </w:r>
          </w:p>
        </w:tc>
      </w:tr>
      <w:tr w:rsidR="00227024" w:rsidRPr="00F26543" w:rsidTr="00227024">
        <w:tc>
          <w:tcPr>
            <w:tcW w:w="9072" w:type="dxa"/>
          </w:tcPr>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11"/>
              <w:gridCol w:w="3969"/>
            </w:tblGrid>
            <w:tr w:rsidR="00227024" w:rsidRPr="00F26543" w:rsidTr="00FB5036">
              <w:tc>
                <w:tcPr>
                  <w:tcW w:w="4711" w:type="dxa"/>
                  <w:tcBorders>
                    <w:top w:val="nil"/>
                    <w:left w:val="nil"/>
                    <w:bottom w:val="nil"/>
                    <w:right w:val="nil"/>
                  </w:tcBorders>
                </w:tcPr>
                <w:p w:rsidR="00227024" w:rsidRPr="00F26543" w:rsidRDefault="002C26C0" w:rsidP="00FB5036">
                  <w:pPr>
                    <w:spacing w:before="24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3"/>
                        <w:enabled/>
                        <w:calcOnExit w:val="0"/>
                        <w:checkBox>
                          <w:sizeAuto/>
                          <w:default w:val="0"/>
                          <w:checked w:val="0"/>
                        </w:checkBox>
                      </w:ffData>
                    </w:fldChar>
                  </w:r>
                  <w:r w:rsidR="00227024"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p>
              </w:tc>
              <w:tc>
                <w:tcPr>
                  <w:tcW w:w="3969" w:type="dxa"/>
                  <w:tcBorders>
                    <w:top w:val="nil"/>
                    <w:left w:val="nil"/>
                    <w:bottom w:val="nil"/>
                    <w:right w:val="nil"/>
                  </w:tcBorders>
                </w:tcPr>
                <w:p w:rsidR="00227024" w:rsidRPr="00F26543" w:rsidRDefault="002C26C0" w:rsidP="00FB5036">
                  <w:pPr>
                    <w:spacing w:before="240"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fldChar w:fldCharType="begin">
                      <w:ffData>
                        <w:name w:val="Kontrollkästchen34"/>
                        <w:enabled/>
                        <w:calcOnExit w:val="0"/>
                        <w:checkBox>
                          <w:sizeAuto/>
                          <w:default w:val="0"/>
                        </w:checkBox>
                      </w:ffData>
                    </w:fldChar>
                  </w:r>
                  <w:r w:rsidR="00227024" w:rsidRPr="00F26543">
                    <w:rPr>
                      <w:rFonts w:ascii="BundesSerif Regular" w:hAnsi="BundesSerif Regular"/>
                      <w:color w:val="000000" w:themeColor="text1"/>
                    </w:rPr>
                    <w:instrText xml:space="preserve"> FORMCHECKBOX </w:instrText>
                  </w:r>
                  <w:r>
                    <w:rPr>
                      <w:rFonts w:ascii="BundesSerif Regular" w:hAnsi="BundesSerif Regular"/>
                      <w:color w:val="000000" w:themeColor="text1"/>
                    </w:rPr>
                  </w:r>
                  <w:r>
                    <w:rPr>
                      <w:rFonts w:ascii="BundesSerif Regular" w:hAnsi="BundesSerif Regular"/>
                      <w:color w:val="000000" w:themeColor="text1"/>
                    </w:rPr>
                    <w:fldChar w:fldCharType="separate"/>
                  </w:r>
                  <w:r w:rsidRPr="00F26543">
                    <w:rPr>
                      <w:rFonts w:ascii="BundesSerif Regular" w:hAnsi="BundesSerif Regular"/>
                      <w:color w:val="000000" w:themeColor="text1"/>
                    </w:rPr>
                    <w:fldChar w:fldCharType="end"/>
                  </w:r>
                </w:p>
              </w:tc>
            </w:tr>
            <w:tr w:rsidR="00227024" w:rsidRPr="00F26543" w:rsidTr="00FB5036">
              <w:tc>
                <w:tcPr>
                  <w:tcW w:w="4711" w:type="dxa"/>
                  <w:tcBorders>
                    <w:top w:val="nil"/>
                    <w:left w:val="nil"/>
                    <w:bottom w:val="nil"/>
                    <w:right w:val="nil"/>
                  </w:tcBorders>
                </w:tcPr>
                <w:p w:rsidR="00227024" w:rsidRPr="00F26543" w:rsidRDefault="00227024" w:rsidP="00FB5036">
                  <w:pPr>
                    <w:spacing w:line="240" w:lineRule="exact"/>
                    <w:jc w:val="center"/>
                    <w:rPr>
                      <w:rFonts w:ascii="BundesSerif Regular" w:hAnsi="BundesSerif Regular"/>
                      <w:color w:val="000000" w:themeColor="text1"/>
                    </w:rPr>
                  </w:pPr>
                  <w:r w:rsidRPr="00F26543">
                    <w:rPr>
                      <w:rFonts w:ascii="BundesSerif Regular" w:hAnsi="BundesSerif Regular"/>
                      <w:color w:val="000000" w:themeColor="text1"/>
                    </w:rPr>
                    <w:t>ja</w:t>
                  </w:r>
                </w:p>
              </w:tc>
              <w:tc>
                <w:tcPr>
                  <w:tcW w:w="3969" w:type="dxa"/>
                  <w:tcBorders>
                    <w:top w:val="nil"/>
                    <w:left w:val="nil"/>
                    <w:bottom w:val="nil"/>
                    <w:right w:val="nil"/>
                  </w:tcBorders>
                </w:tcPr>
                <w:p w:rsidR="00227024" w:rsidRPr="00F26543" w:rsidRDefault="00227024" w:rsidP="00FB5036">
                  <w:pPr>
                    <w:spacing w:after="120" w:line="240" w:lineRule="exact"/>
                    <w:jc w:val="center"/>
                    <w:rPr>
                      <w:rFonts w:ascii="BundesSerif Regular" w:hAnsi="BundesSerif Regular"/>
                      <w:color w:val="000000" w:themeColor="text1"/>
                    </w:rPr>
                  </w:pPr>
                  <w:r w:rsidRPr="00F26543">
                    <w:rPr>
                      <w:rFonts w:ascii="BundesSerif Regular" w:hAnsi="BundesSerif Regular"/>
                      <w:color w:val="000000" w:themeColor="text1"/>
                    </w:rPr>
                    <w:t>nein</w:t>
                  </w:r>
                </w:p>
              </w:tc>
            </w:tr>
          </w:tbl>
          <w:p w:rsidR="00227024" w:rsidRPr="00F26543" w:rsidRDefault="00227024" w:rsidP="00FB5036">
            <w:pPr>
              <w:pStyle w:val="Listenabsatz"/>
              <w:spacing w:after="120" w:line="240" w:lineRule="exact"/>
              <w:ind w:left="0"/>
              <w:rPr>
                <w:rFonts w:ascii="BundesSerif Regular" w:hAnsi="BundesSerif Regular"/>
                <w:color w:val="000000" w:themeColor="text1"/>
              </w:rPr>
            </w:pPr>
          </w:p>
        </w:tc>
      </w:tr>
    </w:tbl>
    <w:p w:rsidR="00375672" w:rsidRDefault="00375672" w:rsidP="005F5F85">
      <w:pPr>
        <w:pStyle w:val="Listenabsatz"/>
        <w:spacing w:before="120" w:after="120" w:line="240" w:lineRule="exact"/>
        <w:ind w:left="1068"/>
        <w:rPr>
          <w:rFonts w:ascii="BundesSerif Regular" w:hAnsi="BundesSerif Regular"/>
          <w:color w:val="000000" w:themeColor="text1"/>
          <w:szCs w:val="22"/>
        </w:rPr>
      </w:pPr>
    </w:p>
    <w:p w:rsidR="00B473EA" w:rsidRDefault="00B473EA" w:rsidP="0028213F">
      <w:pPr>
        <w:pStyle w:val="Listenabsatz"/>
        <w:numPr>
          <w:ilvl w:val="0"/>
          <w:numId w:val="1"/>
        </w:numPr>
        <w:rPr>
          <w:rFonts w:ascii="BundesSerif Regular" w:hAnsi="BundesSerif Regular"/>
          <w:b/>
          <w:szCs w:val="22"/>
        </w:rPr>
      </w:pPr>
      <w:r w:rsidRPr="00F26543">
        <w:rPr>
          <w:rFonts w:ascii="BundesSerif Regular" w:hAnsi="BundesSerif Regular"/>
          <w:b/>
          <w:szCs w:val="22"/>
        </w:rPr>
        <w:t>Ziel- und Altersgruppe der Projektteilnehmer/innen</w:t>
      </w:r>
    </w:p>
    <w:tbl>
      <w:tblPr>
        <w:tblStyle w:val="Tabellengitternetz"/>
        <w:tblW w:w="9072" w:type="dxa"/>
        <w:tblInd w:w="392" w:type="dxa"/>
        <w:tblLayout w:type="fixed"/>
        <w:tblLook w:val="04A0"/>
      </w:tblPr>
      <w:tblGrid>
        <w:gridCol w:w="9072"/>
      </w:tblGrid>
      <w:tr w:rsidR="00B473EA" w:rsidRPr="00BA103F" w:rsidTr="00B473EA">
        <w:tc>
          <w:tcPr>
            <w:tcW w:w="9072" w:type="dxa"/>
            <w:shd w:val="clear" w:color="auto" w:fill="FABF8F" w:themeFill="accent6" w:themeFillTint="99"/>
          </w:tcPr>
          <w:p w:rsidR="00B473EA" w:rsidRPr="00BA103F" w:rsidRDefault="00B473EA" w:rsidP="00237971">
            <w:pPr>
              <w:pStyle w:val="Listenabsatz"/>
              <w:spacing w:before="240" w:after="120" w:line="240" w:lineRule="atLeast"/>
              <w:ind w:left="0"/>
              <w:contextualSpacing w:val="0"/>
              <w:rPr>
                <w:rFonts w:ascii="BundesSerif Regular" w:hAnsi="BundesSerif Regular"/>
              </w:rPr>
            </w:pPr>
            <w:r w:rsidRPr="00BA103F">
              <w:rPr>
                <w:rFonts w:ascii="BundesSerif Regular" w:hAnsi="BundesSerif Regular"/>
              </w:rPr>
              <w:t xml:space="preserve">Wer ist/sind die Zielgruppe/n des Projekts? </w:t>
            </w:r>
            <w:r w:rsidR="001269B3" w:rsidRPr="00BA103F">
              <w:rPr>
                <w:rFonts w:ascii="BundesSerif Regular" w:hAnsi="BundesSerif Regular"/>
              </w:rPr>
              <w:t xml:space="preserve">Wie viele Personen </w:t>
            </w:r>
            <w:r w:rsidR="005D03C1" w:rsidRPr="00BA103F">
              <w:rPr>
                <w:rFonts w:ascii="BundesSerif Regular" w:hAnsi="BundesSerif Regular"/>
              </w:rPr>
              <w:t>sollen</w:t>
            </w:r>
            <w:r w:rsidR="001269B3" w:rsidRPr="00BA103F">
              <w:rPr>
                <w:rFonts w:ascii="BundesSerif Regular" w:hAnsi="BundesSerif Regular"/>
              </w:rPr>
              <w:t xml:space="preserve"> </w:t>
            </w:r>
            <w:r w:rsidR="00237971" w:rsidRPr="00BA103F">
              <w:rPr>
                <w:rFonts w:ascii="BundesSerif Regular" w:hAnsi="BundesSerif Regular"/>
              </w:rPr>
              <w:t>mit</w:t>
            </w:r>
            <w:r w:rsidR="001269B3" w:rsidRPr="00BA103F">
              <w:rPr>
                <w:rFonts w:ascii="BundesSerif Regular" w:hAnsi="BundesSerif Regular"/>
              </w:rPr>
              <w:t xml:space="preserve"> dem Projekt unmittelbar erreicht</w:t>
            </w:r>
            <w:r w:rsidR="005D03C1" w:rsidRPr="00BA103F">
              <w:rPr>
                <w:rFonts w:ascii="BundesSerif Regular" w:hAnsi="BundesSerif Regular"/>
              </w:rPr>
              <w:t xml:space="preserve"> werden</w:t>
            </w:r>
            <w:r w:rsidR="001269B3" w:rsidRPr="00BA103F">
              <w:rPr>
                <w:rFonts w:ascii="BundesSerif Regular" w:hAnsi="BundesSerif Regular"/>
              </w:rPr>
              <w:t xml:space="preserve">? </w:t>
            </w:r>
            <w:r w:rsidRPr="00BA103F">
              <w:rPr>
                <w:rFonts w:ascii="BundesSerif Regular" w:hAnsi="BundesSerif Regular"/>
              </w:rPr>
              <w:t>(</w:t>
            </w:r>
            <w:r w:rsidRPr="00BA103F">
              <w:rPr>
                <w:rFonts w:ascii="BundesSerif Regular" w:hAnsi="BundesSerif Regular"/>
                <w:i/>
              </w:rPr>
              <w:t>max. 250 Zeichen</w:t>
            </w:r>
            <w:r w:rsidRPr="00BA103F">
              <w:rPr>
                <w:rFonts w:ascii="BundesSerif Regular" w:hAnsi="BundesSerif Regular"/>
              </w:rPr>
              <w:t>)</w:t>
            </w:r>
          </w:p>
        </w:tc>
      </w:tr>
      <w:tr w:rsidR="00B473EA" w:rsidRPr="00F26543" w:rsidTr="00B473EA">
        <w:tc>
          <w:tcPr>
            <w:tcW w:w="9072" w:type="dxa"/>
            <w:tcBorders>
              <w:bottom w:val="single" w:sz="4" w:space="0" w:color="auto"/>
            </w:tcBorders>
          </w:tcPr>
          <w:p w:rsidR="00B473EA" w:rsidRDefault="00B473EA" w:rsidP="00B473EA">
            <w:pPr>
              <w:pStyle w:val="Listenabsatz"/>
              <w:ind w:left="0"/>
              <w:rPr>
                <w:rFonts w:ascii="BundesSerif Regular" w:hAnsi="BundesSerif Regular"/>
              </w:rPr>
            </w:pPr>
          </w:p>
          <w:p w:rsidR="00B473EA" w:rsidRPr="00F26543" w:rsidRDefault="002C26C0" w:rsidP="00B473EA">
            <w:pPr>
              <w:pStyle w:val="Listenabsatz"/>
              <w:ind w:left="0"/>
              <w:rPr>
                <w:rFonts w:ascii="BundesSerif Regular" w:hAnsi="BundesSerif Regular"/>
              </w:rPr>
            </w:pPr>
            <w:r>
              <w:rPr>
                <w:rFonts w:ascii="BundesSerif Regular" w:hAnsi="BundesSerif Regular"/>
              </w:rPr>
              <w:fldChar w:fldCharType="begin">
                <w:ffData>
                  <w:name w:val="Text11"/>
                  <w:enabled/>
                  <w:calcOnExit w:val="0"/>
                  <w:textInput/>
                </w:ffData>
              </w:fldChar>
            </w:r>
            <w:bookmarkStart w:id="23" w:name="Text11"/>
            <w:r w:rsidR="00B473EA">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B473EA">
              <w:rPr>
                <w:rFonts w:ascii="BundesSerif Regular" w:hAnsi="BundesSerif Regular"/>
                <w:noProof/>
              </w:rPr>
              <w:t> </w:t>
            </w:r>
            <w:r w:rsidR="00B473EA">
              <w:rPr>
                <w:rFonts w:ascii="BundesSerif Regular" w:hAnsi="BundesSerif Regular"/>
                <w:noProof/>
              </w:rPr>
              <w:t> </w:t>
            </w:r>
            <w:r w:rsidR="00B473EA">
              <w:rPr>
                <w:rFonts w:ascii="BundesSerif Regular" w:hAnsi="BundesSerif Regular"/>
                <w:noProof/>
              </w:rPr>
              <w:t> </w:t>
            </w:r>
            <w:r w:rsidR="00B473EA">
              <w:rPr>
                <w:rFonts w:ascii="BundesSerif Regular" w:hAnsi="BundesSerif Regular"/>
                <w:noProof/>
              </w:rPr>
              <w:t> </w:t>
            </w:r>
            <w:r w:rsidR="00B473EA">
              <w:rPr>
                <w:rFonts w:ascii="BundesSerif Regular" w:hAnsi="BundesSerif Regular"/>
                <w:noProof/>
              </w:rPr>
              <w:t> </w:t>
            </w:r>
            <w:r>
              <w:rPr>
                <w:rFonts w:ascii="BundesSerif Regular" w:hAnsi="BundesSerif Regular"/>
              </w:rPr>
              <w:fldChar w:fldCharType="end"/>
            </w:r>
            <w:bookmarkEnd w:id="23"/>
          </w:p>
          <w:p w:rsidR="00B473EA" w:rsidRPr="00F26543" w:rsidRDefault="00B473EA" w:rsidP="00B473EA">
            <w:pPr>
              <w:pStyle w:val="Listenabsatz"/>
              <w:ind w:left="0"/>
              <w:rPr>
                <w:rFonts w:ascii="BundesSerif Regular" w:hAnsi="BundesSerif Regular"/>
              </w:rPr>
            </w:pPr>
          </w:p>
        </w:tc>
      </w:tr>
      <w:tr w:rsidR="00B473EA" w:rsidRPr="00F26543" w:rsidTr="00B473EA">
        <w:tc>
          <w:tcPr>
            <w:tcW w:w="9072" w:type="dxa"/>
            <w:shd w:val="clear" w:color="auto" w:fill="FABF8F" w:themeFill="accent6" w:themeFillTint="99"/>
          </w:tcPr>
          <w:p w:rsidR="00B473EA" w:rsidRPr="00F26543" w:rsidRDefault="00B473EA" w:rsidP="00B473EA">
            <w:pPr>
              <w:pStyle w:val="Listenabsatz"/>
              <w:spacing w:before="240" w:after="120" w:line="240" w:lineRule="atLeast"/>
              <w:ind w:left="0"/>
              <w:contextualSpacing w:val="0"/>
              <w:rPr>
                <w:rFonts w:ascii="BundesSerif Regular" w:hAnsi="BundesSerif Regular"/>
                <w:color w:val="000000" w:themeColor="text1"/>
              </w:rPr>
            </w:pPr>
            <w:r w:rsidRPr="00F26543">
              <w:rPr>
                <w:rFonts w:ascii="BundesSerif Regular" w:hAnsi="BundesSerif Regular"/>
                <w:color w:val="000000" w:themeColor="text1"/>
              </w:rPr>
              <w:lastRenderedPageBreak/>
              <w:t>Welcher Altersgruppe gehören die Projektteilnehmer/innen an? (max. 250 Zeichen)</w:t>
            </w:r>
          </w:p>
        </w:tc>
      </w:tr>
      <w:tr w:rsidR="00B473EA" w:rsidRPr="00F26543" w:rsidTr="00B473EA">
        <w:tc>
          <w:tcPr>
            <w:tcW w:w="9072" w:type="dxa"/>
          </w:tcPr>
          <w:p w:rsidR="00B473EA" w:rsidRPr="00F26543" w:rsidRDefault="00B473EA" w:rsidP="00B473EA">
            <w:pPr>
              <w:pStyle w:val="Listenabsatz"/>
              <w:ind w:left="0"/>
              <w:rPr>
                <w:rFonts w:ascii="BundesSerif Regular" w:hAnsi="BundesSerif Regular"/>
              </w:rPr>
            </w:pPr>
          </w:p>
          <w:p w:rsidR="00B473EA" w:rsidRPr="00F26543" w:rsidRDefault="002C26C0" w:rsidP="00B473EA">
            <w:pPr>
              <w:pStyle w:val="Listenabsatz"/>
              <w:ind w:left="0"/>
              <w:rPr>
                <w:rFonts w:ascii="BundesSerif Regular" w:hAnsi="BundesSerif Regular"/>
              </w:rPr>
            </w:pPr>
            <w:r>
              <w:rPr>
                <w:rFonts w:ascii="BundesSerif Regular" w:hAnsi="BundesSerif Regular"/>
              </w:rPr>
              <w:fldChar w:fldCharType="begin">
                <w:ffData>
                  <w:name w:val="Text12"/>
                  <w:enabled/>
                  <w:calcOnExit w:val="0"/>
                  <w:textInput/>
                </w:ffData>
              </w:fldChar>
            </w:r>
            <w:bookmarkStart w:id="24" w:name="Text12"/>
            <w:r w:rsidR="00B473EA">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B473EA">
              <w:rPr>
                <w:rFonts w:ascii="BundesSerif Regular" w:hAnsi="BundesSerif Regular"/>
                <w:noProof/>
              </w:rPr>
              <w:t> </w:t>
            </w:r>
            <w:r w:rsidR="00B473EA">
              <w:rPr>
                <w:rFonts w:ascii="BundesSerif Regular" w:hAnsi="BundesSerif Regular"/>
                <w:noProof/>
              </w:rPr>
              <w:t> </w:t>
            </w:r>
            <w:r w:rsidR="00B473EA">
              <w:rPr>
                <w:rFonts w:ascii="BundesSerif Regular" w:hAnsi="BundesSerif Regular"/>
                <w:noProof/>
              </w:rPr>
              <w:t> </w:t>
            </w:r>
            <w:r w:rsidR="00B473EA">
              <w:rPr>
                <w:rFonts w:ascii="BundesSerif Regular" w:hAnsi="BundesSerif Regular"/>
                <w:noProof/>
              </w:rPr>
              <w:t> </w:t>
            </w:r>
            <w:r w:rsidR="00B473EA">
              <w:rPr>
                <w:rFonts w:ascii="BundesSerif Regular" w:hAnsi="BundesSerif Regular"/>
                <w:noProof/>
              </w:rPr>
              <w:t> </w:t>
            </w:r>
            <w:r>
              <w:rPr>
                <w:rFonts w:ascii="BundesSerif Regular" w:hAnsi="BundesSerif Regular"/>
              </w:rPr>
              <w:fldChar w:fldCharType="end"/>
            </w:r>
            <w:bookmarkEnd w:id="24"/>
          </w:p>
          <w:p w:rsidR="00B473EA" w:rsidRPr="00F26543" w:rsidRDefault="00B473EA" w:rsidP="00B473EA">
            <w:pPr>
              <w:pStyle w:val="Listenabsatz"/>
              <w:ind w:left="0"/>
              <w:rPr>
                <w:rFonts w:ascii="BundesSerif Regular" w:hAnsi="BundesSerif Regular"/>
              </w:rPr>
            </w:pPr>
          </w:p>
        </w:tc>
      </w:tr>
    </w:tbl>
    <w:p w:rsidR="00375672" w:rsidRDefault="00375672" w:rsidP="005F5F85">
      <w:pPr>
        <w:pStyle w:val="Listenabsatz"/>
        <w:spacing w:before="120" w:after="120" w:line="240" w:lineRule="exact"/>
        <w:ind w:left="1068"/>
        <w:rPr>
          <w:rFonts w:ascii="BundesSerif Regular" w:hAnsi="BundesSerif Regular"/>
          <w:color w:val="000000" w:themeColor="text1"/>
          <w:szCs w:val="22"/>
        </w:rPr>
      </w:pPr>
    </w:p>
    <w:p w:rsidR="00B473EA" w:rsidRPr="00F26543" w:rsidRDefault="00B473EA" w:rsidP="0028213F">
      <w:pPr>
        <w:pStyle w:val="Listenabsatz"/>
        <w:numPr>
          <w:ilvl w:val="0"/>
          <w:numId w:val="1"/>
        </w:numPr>
        <w:spacing w:before="120" w:after="120" w:line="240" w:lineRule="exact"/>
        <w:rPr>
          <w:rFonts w:ascii="BundesSerif Regular" w:hAnsi="BundesSerif Regular"/>
          <w:b/>
          <w:color w:val="000000" w:themeColor="text1"/>
        </w:rPr>
      </w:pPr>
      <w:r w:rsidRPr="00F26543">
        <w:rPr>
          <w:rFonts w:ascii="BundesSerif Regular" w:hAnsi="BundesSerif Regular"/>
          <w:b/>
          <w:color w:val="000000" w:themeColor="text1"/>
        </w:rPr>
        <w:t>Referenzen (falls vorhanden)</w:t>
      </w:r>
    </w:p>
    <w:tbl>
      <w:tblPr>
        <w:tblStyle w:val="Tabellengitternetz"/>
        <w:tblW w:w="9072" w:type="dxa"/>
        <w:tblInd w:w="392" w:type="dxa"/>
        <w:tblLayout w:type="fixed"/>
        <w:tblLook w:val="04A0"/>
      </w:tblPr>
      <w:tblGrid>
        <w:gridCol w:w="9072"/>
      </w:tblGrid>
      <w:tr w:rsidR="005F5F85" w:rsidRPr="00F26543" w:rsidTr="00B473EA">
        <w:tc>
          <w:tcPr>
            <w:tcW w:w="9072" w:type="dxa"/>
            <w:shd w:val="clear" w:color="auto" w:fill="FABF8F" w:themeFill="accent6" w:themeFillTint="99"/>
          </w:tcPr>
          <w:p w:rsidR="005F5F85" w:rsidRPr="00F26543" w:rsidRDefault="0080727F" w:rsidP="00B473EA">
            <w:pPr>
              <w:pStyle w:val="Listenabsatz"/>
              <w:spacing w:before="120" w:after="120" w:line="240" w:lineRule="exac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 xml:space="preserve">Bitte geben Sie hier die aus Ihrer Sicht wesentlichen Referenzen an, die Ihre Eignung zur Durchführung des geplanten Vorhabens belegen. Falls Sie Projekte angeben, in denen Sie Kooperationspartner waren, skizzieren Sie bitte kurz Ihre Rolle in dem Projekt. </w:t>
            </w:r>
            <w:r w:rsidR="005F5F85" w:rsidRPr="00F26543">
              <w:rPr>
                <w:rFonts w:ascii="BundesSerif Regular" w:hAnsi="BundesSerif Regular"/>
                <w:color w:val="000000" w:themeColor="text1"/>
              </w:rPr>
              <w:t>Welche relevanten Erfahrungen haben Sie im Integrations- und Projektbereich? Bitte nennen Sie von Ihnen selbst oder als Kooperationspartner erfolgreich abgeschlossene Projekte (inkl. Zuwendungsgeber und Ergebnisse der Verwendungsnachweisprüfung, falls vorhanden)</w:t>
            </w:r>
            <w:r w:rsidR="006858F9" w:rsidRPr="00F26543">
              <w:rPr>
                <w:rFonts w:ascii="BundesSerif Regular" w:hAnsi="BundesSerif Regular"/>
                <w:color w:val="000000" w:themeColor="text1"/>
              </w:rPr>
              <w:t>;</w:t>
            </w:r>
            <w:r w:rsidR="00FF325C" w:rsidRPr="00F26543">
              <w:rPr>
                <w:rFonts w:ascii="BundesSerif Regular" w:hAnsi="BundesSerif Regular"/>
                <w:color w:val="000000" w:themeColor="text1"/>
              </w:rPr>
              <w:t xml:space="preserve"> (</w:t>
            </w:r>
            <w:r w:rsidR="001A2234" w:rsidRPr="00F26543">
              <w:rPr>
                <w:rFonts w:ascii="BundesSerif Regular" w:hAnsi="BundesSerif Regular"/>
                <w:i/>
                <w:color w:val="000000" w:themeColor="text1"/>
              </w:rPr>
              <w:t xml:space="preserve">max. </w:t>
            </w:r>
            <w:r w:rsidR="00FF325C" w:rsidRPr="00F26543">
              <w:rPr>
                <w:rFonts w:ascii="BundesSerif Regular" w:hAnsi="BundesSerif Regular"/>
                <w:i/>
                <w:color w:val="000000" w:themeColor="text1"/>
              </w:rPr>
              <w:t>2</w:t>
            </w:r>
            <w:r w:rsidR="001A2234" w:rsidRPr="00F26543">
              <w:rPr>
                <w:rFonts w:ascii="BundesSerif Regular" w:hAnsi="BundesSerif Regular"/>
                <w:i/>
                <w:color w:val="000000" w:themeColor="text1"/>
              </w:rPr>
              <w:t>.0</w:t>
            </w:r>
            <w:r w:rsidR="00FF325C" w:rsidRPr="00F26543">
              <w:rPr>
                <w:rFonts w:ascii="BundesSerif Regular" w:hAnsi="BundesSerif Regular"/>
                <w:i/>
                <w:color w:val="000000" w:themeColor="text1"/>
              </w:rPr>
              <w:t>00 Zeichen</w:t>
            </w:r>
            <w:r w:rsidR="00FF325C" w:rsidRPr="00F26543">
              <w:rPr>
                <w:rFonts w:ascii="BundesSerif Regular" w:hAnsi="BundesSerif Regular"/>
                <w:color w:val="000000" w:themeColor="text1"/>
              </w:rPr>
              <w:t>)</w:t>
            </w:r>
            <w:r w:rsidR="006858F9" w:rsidRPr="00F26543">
              <w:rPr>
                <w:rFonts w:ascii="BundesSerif Regular" w:hAnsi="BundesSerif Regular"/>
                <w:color w:val="000000" w:themeColor="text1"/>
              </w:rPr>
              <w:t>.</w:t>
            </w:r>
          </w:p>
        </w:tc>
      </w:tr>
      <w:tr w:rsidR="005F5F85" w:rsidRPr="00F26543" w:rsidTr="00B473EA">
        <w:tc>
          <w:tcPr>
            <w:tcW w:w="9072" w:type="dxa"/>
          </w:tcPr>
          <w:p w:rsidR="00D00B0A" w:rsidRDefault="00D00B0A" w:rsidP="00D00B0A">
            <w:pPr>
              <w:pStyle w:val="Listenabsatz"/>
              <w:ind w:left="0"/>
              <w:rPr>
                <w:rFonts w:ascii="BundesSerif Regular" w:hAnsi="BundesSerif Regular"/>
              </w:rPr>
            </w:pPr>
          </w:p>
          <w:p w:rsidR="005F5F85" w:rsidRDefault="002C26C0" w:rsidP="00D00B0A">
            <w:pPr>
              <w:pStyle w:val="Listenabsatz"/>
              <w:ind w:left="0"/>
              <w:rPr>
                <w:rFonts w:ascii="BundesSerif Regular" w:hAnsi="BundesSerif Regular"/>
              </w:rPr>
            </w:pPr>
            <w:r>
              <w:rPr>
                <w:rFonts w:ascii="BundesSerif Regular" w:hAnsi="BundesSerif Regular"/>
              </w:rPr>
              <w:fldChar w:fldCharType="begin">
                <w:ffData>
                  <w:name w:val="Text5"/>
                  <w:enabled/>
                  <w:calcOnExit w:val="0"/>
                  <w:textInput/>
                </w:ffData>
              </w:fldChar>
            </w:r>
            <w:bookmarkStart w:id="25" w:name="Text5"/>
            <w:r w:rsidR="00F153E9">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F153E9">
              <w:rPr>
                <w:rFonts w:ascii="BundesSerif Regular" w:hAnsi="BundesSerif Regular"/>
                <w:noProof/>
              </w:rPr>
              <w:t> </w:t>
            </w:r>
            <w:r w:rsidR="00F153E9">
              <w:rPr>
                <w:rFonts w:ascii="BundesSerif Regular" w:hAnsi="BundesSerif Regular"/>
                <w:noProof/>
              </w:rPr>
              <w:t> </w:t>
            </w:r>
            <w:r w:rsidR="00F153E9">
              <w:rPr>
                <w:rFonts w:ascii="BundesSerif Regular" w:hAnsi="BundesSerif Regular"/>
                <w:noProof/>
              </w:rPr>
              <w:t> </w:t>
            </w:r>
            <w:r w:rsidR="00F153E9">
              <w:rPr>
                <w:rFonts w:ascii="BundesSerif Regular" w:hAnsi="BundesSerif Regular"/>
                <w:noProof/>
              </w:rPr>
              <w:t> </w:t>
            </w:r>
            <w:r w:rsidR="00F153E9">
              <w:rPr>
                <w:rFonts w:ascii="BundesSerif Regular" w:hAnsi="BundesSerif Regular"/>
                <w:noProof/>
              </w:rPr>
              <w:t> </w:t>
            </w:r>
            <w:r>
              <w:rPr>
                <w:rFonts w:ascii="BundesSerif Regular" w:hAnsi="BundesSerif Regular"/>
              </w:rPr>
              <w:fldChar w:fldCharType="end"/>
            </w:r>
            <w:bookmarkEnd w:id="25"/>
          </w:p>
          <w:p w:rsidR="00D00B0A" w:rsidRPr="00F26543" w:rsidRDefault="00D00B0A" w:rsidP="00D00B0A">
            <w:pPr>
              <w:pStyle w:val="Listenabsatz"/>
              <w:ind w:left="0"/>
              <w:rPr>
                <w:rFonts w:ascii="BundesSerif Regular" w:hAnsi="BundesSerif Regular"/>
              </w:rPr>
            </w:pPr>
          </w:p>
        </w:tc>
      </w:tr>
    </w:tbl>
    <w:p w:rsidR="005F5F85" w:rsidRDefault="005F5F85" w:rsidP="005F5F85">
      <w:pPr>
        <w:pStyle w:val="Listenabsatz"/>
        <w:spacing w:after="120" w:line="240" w:lineRule="exact"/>
        <w:ind w:left="1068"/>
        <w:rPr>
          <w:rFonts w:ascii="BundesSerif Regular" w:hAnsi="BundesSerif Regular"/>
          <w:szCs w:val="22"/>
        </w:rPr>
      </w:pPr>
    </w:p>
    <w:p w:rsidR="00B473EA" w:rsidRPr="00F26543" w:rsidRDefault="00B473EA" w:rsidP="0028213F">
      <w:pPr>
        <w:pStyle w:val="Listenabsatz"/>
        <w:numPr>
          <w:ilvl w:val="0"/>
          <w:numId w:val="1"/>
        </w:numPr>
        <w:spacing w:after="120" w:line="240" w:lineRule="exact"/>
        <w:rPr>
          <w:rFonts w:ascii="BundesSerif Regular" w:hAnsi="BundesSerif Regular"/>
          <w:b/>
        </w:rPr>
      </w:pPr>
      <w:r w:rsidRPr="00F26543">
        <w:rPr>
          <w:rFonts w:ascii="BundesSerif Regular" w:hAnsi="BundesSerif Regular"/>
          <w:b/>
        </w:rPr>
        <w:t>Laufende Projekte/Maßnahmen und gestellte Anträge des Maßnahmeträgers</w:t>
      </w:r>
    </w:p>
    <w:tbl>
      <w:tblPr>
        <w:tblStyle w:val="Tabellengitternetz"/>
        <w:tblW w:w="9072" w:type="dxa"/>
        <w:tblInd w:w="392" w:type="dxa"/>
        <w:tblLayout w:type="fixed"/>
        <w:tblLook w:val="04A0"/>
      </w:tblPr>
      <w:tblGrid>
        <w:gridCol w:w="4536"/>
        <w:gridCol w:w="4536"/>
      </w:tblGrid>
      <w:tr w:rsidR="005F5F85" w:rsidRPr="00F26543" w:rsidTr="00E87CDC">
        <w:tc>
          <w:tcPr>
            <w:tcW w:w="9072" w:type="dxa"/>
            <w:gridSpan w:val="2"/>
            <w:shd w:val="clear" w:color="auto" w:fill="FABF8F" w:themeFill="accent6" w:themeFillTint="99"/>
          </w:tcPr>
          <w:p w:rsidR="005F5F85" w:rsidRPr="00F26543" w:rsidRDefault="005F5F85" w:rsidP="00B473EA">
            <w:pPr>
              <w:pStyle w:val="Listenabsatz"/>
              <w:spacing w:before="120" w:after="120" w:line="240" w:lineRule="exac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Welche weiteren Projekte</w:t>
            </w:r>
            <w:r w:rsidR="00E77186" w:rsidRPr="00F26543">
              <w:rPr>
                <w:rFonts w:ascii="BundesSerif Regular" w:hAnsi="BundesSerif Regular"/>
                <w:color w:val="000000" w:themeColor="text1"/>
              </w:rPr>
              <w:t>/Maßnahmen zur gesellschaftlichen und sozialen Integration von jugendlichen und erwachsenen Zuwanderinnen und Zuwanderern mit dauerhafter Bleibeperspektive</w:t>
            </w:r>
            <w:r w:rsidRPr="00F26543">
              <w:rPr>
                <w:rFonts w:ascii="BundesSerif Regular" w:hAnsi="BundesSerif Regular"/>
                <w:color w:val="000000" w:themeColor="text1"/>
              </w:rPr>
              <w:t xml:space="preserve"> führen Sie </w:t>
            </w:r>
            <w:r w:rsidR="00E77186" w:rsidRPr="00F26543">
              <w:rPr>
                <w:rFonts w:ascii="BundesSerif Regular" w:hAnsi="BundesSerif Regular"/>
                <w:color w:val="000000" w:themeColor="text1"/>
              </w:rPr>
              <w:t xml:space="preserve">als Maßnahmeträger </w:t>
            </w:r>
            <w:r w:rsidRPr="00F26543">
              <w:rPr>
                <w:rFonts w:ascii="BundesSerif Regular" w:hAnsi="BundesSerif Regular"/>
                <w:color w:val="000000" w:themeColor="text1"/>
              </w:rPr>
              <w:t xml:space="preserve">derzeit durch oder welche Anträge haben sie aktuell gestellt (inkl. </w:t>
            </w:r>
            <w:r w:rsidR="00DC262E" w:rsidRPr="00F26543">
              <w:rPr>
                <w:rFonts w:ascii="BundesSerif Regular" w:hAnsi="BundesSerif Regular"/>
                <w:color w:val="000000" w:themeColor="text1"/>
              </w:rPr>
              <w:t xml:space="preserve">vollständige </w:t>
            </w:r>
            <w:r w:rsidRPr="00F26543">
              <w:rPr>
                <w:rFonts w:ascii="BundesSerif Regular" w:hAnsi="BundesSerif Regular"/>
                <w:color w:val="000000" w:themeColor="text1"/>
              </w:rPr>
              <w:t>Nennung des Zuwendungsgebers bzw. der Stelle der Beantragung)</w:t>
            </w:r>
            <w:r w:rsidR="003611EF" w:rsidRPr="00F26543">
              <w:rPr>
                <w:rFonts w:ascii="BundesSerif Regular" w:hAnsi="BundesSerif Regular"/>
                <w:color w:val="000000" w:themeColor="text1"/>
              </w:rPr>
              <w:t>?</w:t>
            </w:r>
          </w:p>
        </w:tc>
      </w:tr>
      <w:tr w:rsidR="005F5F85" w:rsidRPr="00F26543" w:rsidTr="00E87CDC">
        <w:tc>
          <w:tcPr>
            <w:tcW w:w="9072" w:type="dxa"/>
            <w:gridSpan w:val="2"/>
            <w:tcBorders>
              <w:bottom w:val="single" w:sz="4" w:space="0" w:color="auto"/>
            </w:tcBorders>
          </w:tcPr>
          <w:p w:rsidR="005F5F85" w:rsidRPr="00F26543" w:rsidRDefault="005F5F85" w:rsidP="00EA33F9">
            <w:pPr>
              <w:pStyle w:val="Listenabsatz"/>
              <w:ind w:left="0"/>
              <w:rPr>
                <w:rFonts w:ascii="BundesSerif Regular" w:hAnsi="BundesSerif Regular"/>
              </w:rPr>
            </w:pPr>
          </w:p>
          <w:p w:rsidR="005F5F85" w:rsidRPr="00F26543" w:rsidRDefault="002C26C0" w:rsidP="00EA33F9">
            <w:pPr>
              <w:pStyle w:val="Listenabsatz"/>
              <w:ind w:left="0"/>
              <w:rPr>
                <w:rFonts w:ascii="BundesSerif Regular" w:hAnsi="BundesSerif Regular"/>
              </w:rPr>
            </w:pPr>
            <w:r>
              <w:rPr>
                <w:rFonts w:ascii="BundesSerif Regular" w:hAnsi="BundesSerif Regular"/>
              </w:rPr>
              <w:fldChar w:fldCharType="begin">
                <w:ffData>
                  <w:name w:val="Text6"/>
                  <w:enabled/>
                  <w:calcOnExit w:val="0"/>
                  <w:textInput/>
                </w:ffData>
              </w:fldChar>
            </w:r>
            <w:bookmarkStart w:id="26" w:name="Text6"/>
            <w:r w:rsidR="00F153E9">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F153E9">
              <w:rPr>
                <w:rFonts w:ascii="BundesSerif Regular" w:hAnsi="BundesSerif Regular"/>
                <w:noProof/>
              </w:rPr>
              <w:t> </w:t>
            </w:r>
            <w:r w:rsidR="00F153E9">
              <w:rPr>
                <w:rFonts w:ascii="BundesSerif Regular" w:hAnsi="BundesSerif Regular"/>
                <w:noProof/>
              </w:rPr>
              <w:t> </w:t>
            </w:r>
            <w:r w:rsidR="00F153E9">
              <w:rPr>
                <w:rFonts w:ascii="BundesSerif Regular" w:hAnsi="BundesSerif Regular"/>
                <w:noProof/>
              </w:rPr>
              <w:t> </w:t>
            </w:r>
            <w:r w:rsidR="00F153E9">
              <w:rPr>
                <w:rFonts w:ascii="BundesSerif Regular" w:hAnsi="BundesSerif Regular"/>
                <w:noProof/>
              </w:rPr>
              <w:t> </w:t>
            </w:r>
            <w:r w:rsidR="00F153E9">
              <w:rPr>
                <w:rFonts w:ascii="BundesSerif Regular" w:hAnsi="BundesSerif Regular"/>
                <w:noProof/>
              </w:rPr>
              <w:t> </w:t>
            </w:r>
            <w:r>
              <w:rPr>
                <w:rFonts w:ascii="BundesSerif Regular" w:hAnsi="BundesSerif Regular"/>
              </w:rPr>
              <w:fldChar w:fldCharType="end"/>
            </w:r>
            <w:bookmarkEnd w:id="26"/>
          </w:p>
          <w:p w:rsidR="005F5F85" w:rsidRPr="00F26543" w:rsidRDefault="005F5F85" w:rsidP="00EA33F9">
            <w:pPr>
              <w:pStyle w:val="Listenabsatz"/>
              <w:ind w:left="0"/>
              <w:rPr>
                <w:rFonts w:ascii="BundesSerif Regular" w:hAnsi="BundesSerif Regular"/>
              </w:rPr>
            </w:pPr>
          </w:p>
        </w:tc>
      </w:tr>
      <w:tr w:rsidR="005F5F85" w:rsidRPr="00F26543" w:rsidTr="00E87CDC">
        <w:tc>
          <w:tcPr>
            <w:tcW w:w="9072" w:type="dxa"/>
            <w:gridSpan w:val="2"/>
            <w:shd w:val="clear" w:color="auto" w:fill="FABF8F" w:themeFill="accent6" w:themeFillTint="99"/>
          </w:tcPr>
          <w:p w:rsidR="005F5F85" w:rsidRPr="00F26543" w:rsidRDefault="005F5F85" w:rsidP="003611EF">
            <w:pPr>
              <w:pStyle w:val="Listenabsatz"/>
              <w:spacing w:before="240" w:after="120" w:line="240" w:lineRule="exac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Wird das beim BAMF hiermit beantragte Projekt gleichzeitig bei einem anderen Zuwendungsgeber beantragt?</w:t>
            </w:r>
          </w:p>
        </w:tc>
      </w:tr>
      <w:tr w:rsidR="006D6D22" w:rsidRPr="00F26543" w:rsidTr="00E87CDC">
        <w:tc>
          <w:tcPr>
            <w:tcW w:w="4536" w:type="dxa"/>
            <w:tcBorders>
              <w:bottom w:val="single" w:sz="4" w:space="0" w:color="auto"/>
            </w:tcBorders>
            <w:shd w:val="clear" w:color="auto" w:fill="auto"/>
          </w:tcPr>
          <w:p w:rsidR="006D6D22" w:rsidRPr="00F26543" w:rsidRDefault="002C26C0" w:rsidP="006D6D22">
            <w:pPr>
              <w:pStyle w:val="Listenabsatz"/>
              <w:ind w:left="0"/>
              <w:jc w:val="center"/>
              <w:rPr>
                <w:rFonts w:ascii="BundesSerif Regular" w:hAnsi="BundesSerif Regular"/>
              </w:rPr>
            </w:pPr>
            <w:r w:rsidRPr="00F26543">
              <w:rPr>
                <w:rFonts w:ascii="BundesSerif Regular" w:hAnsi="BundesSerif Regular"/>
              </w:rPr>
              <w:fldChar w:fldCharType="begin">
                <w:ffData>
                  <w:name w:val="Kontrollkästchen20"/>
                  <w:enabled/>
                  <w:calcOnExit w:val="0"/>
                  <w:checkBox>
                    <w:sizeAuto/>
                    <w:default w:val="0"/>
                  </w:checkBox>
                </w:ffData>
              </w:fldChar>
            </w:r>
            <w:bookmarkStart w:id="27" w:name="Kontrollkästchen20"/>
            <w:r w:rsidR="006D6D22" w:rsidRPr="00F26543">
              <w:rPr>
                <w:rFonts w:ascii="BundesSerif Regular" w:hAnsi="BundesSerif Regular"/>
              </w:rPr>
              <w:instrText xml:space="preserve"> FORMCHECKBOX </w:instrText>
            </w:r>
            <w:r>
              <w:rPr>
                <w:rFonts w:ascii="BundesSerif Regular" w:hAnsi="BundesSerif Regular"/>
              </w:rPr>
            </w:r>
            <w:r>
              <w:rPr>
                <w:rFonts w:ascii="BundesSerif Regular" w:hAnsi="BundesSerif Regular"/>
              </w:rPr>
              <w:fldChar w:fldCharType="separate"/>
            </w:r>
            <w:r w:rsidRPr="00F26543">
              <w:rPr>
                <w:rFonts w:ascii="BundesSerif Regular" w:hAnsi="BundesSerif Regular"/>
              </w:rPr>
              <w:fldChar w:fldCharType="end"/>
            </w:r>
            <w:bookmarkEnd w:id="27"/>
          </w:p>
          <w:p w:rsidR="006D6D22" w:rsidRPr="00F26543" w:rsidRDefault="006D6D22" w:rsidP="006D6D22">
            <w:pPr>
              <w:pStyle w:val="Listenabsatz"/>
              <w:ind w:left="0"/>
              <w:jc w:val="center"/>
              <w:rPr>
                <w:rFonts w:ascii="BundesSerif Regular" w:hAnsi="BundesSerif Regular"/>
              </w:rPr>
            </w:pPr>
            <w:r w:rsidRPr="00F26543">
              <w:rPr>
                <w:rFonts w:ascii="BundesSerif Regular" w:hAnsi="BundesSerif Regular"/>
              </w:rPr>
              <w:t>ja</w:t>
            </w:r>
          </w:p>
        </w:tc>
        <w:tc>
          <w:tcPr>
            <w:tcW w:w="4536" w:type="dxa"/>
            <w:tcBorders>
              <w:bottom w:val="single" w:sz="4" w:space="0" w:color="auto"/>
            </w:tcBorders>
            <w:shd w:val="clear" w:color="auto" w:fill="auto"/>
          </w:tcPr>
          <w:p w:rsidR="006D6D22" w:rsidRPr="00F26543" w:rsidRDefault="002C26C0" w:rsidP="006D6D22">
            <w:pPr>
              <w:pStyle w:val="Listenabsatz"/>
              <w:ind w:left="0"/>
              <w:jc w:val="center"/>
              <w:rPr>
                <w:rFonts w:ascii="BundesSerif Regular" w:hAnsi="BundesSerif Regular"/>
              </w:rPr>
            </w:pPr>
            <w:r w:rsidRPr="00F26543">
              <w:rPr>
                <w:rFonts w:ascii="BundesSerif Regular" w:hAnsi="BundesSerif Regular"/>
              </w:rPr>
              <w:fldChar w:fldCharType="begin">
                <w:ffData>
                  <w:name w:val="Kontrollkästchen19"/>
                  <w:enabled/>
                  <w:calcOnExit w:val="0"/>
                  <w:checkBox>
                    <w:sizeAuto/>
                    <w:default w:val="0"/>
                  </w:checkBox>
                </w:ffData>
              </w:fldChar>
            </w:r>
            <w:bookmarkStart w:id="28" w:name="Kontrollkästchen19"/>
            <w:r w:rsidR="006D6D22" w:rsidRPr="00F26543">
              <w:rPr>
                <w:rFonts w:ascii="BundesSerif Regular" w:hAnsi="BundesSerif Regular"/>
              </w:rPr>
              <w:instrText xml:space="preserve"> FORMCHECKBOX </w:instrText>
            </w:r>
            <w:r>
              <w:rPr>
                <w:rFonts w:ascii="BundesSerif Regular" w:hAnsi="BundesSerif Regular"/>
              </w:rPr>
            </w:r>
            <w:r>
              <w:rPr>
                <w:rFonts w:ascii="BundesSerif Regular" w:hAnsi="BundesSerif Regular"/>
              </w:rPr>
              <w:fldChar w:fldCharType="separate"/>
            </w:r>
            <w:r w:rsidRPr="00F26543">
              <w:rPr>
                <w:rFonts w:ascii="BundesSerif Regular" w:hAnsi="BundesSerif Regular"/>
              </w:rPr>
              <w:fldChar w:fldCharType="end"/>
            </w:r>
            <w:bookmarkEnd w:id="28"/>
          </w:p>
          <w:p w:rsidR="006D6D22" w:rsidRPr="00F26543" w:rsidRDefault="006D6D22" w:rsidP="006D6D22">
            <w:pPr>
              <w:pStyle w:val="Listenabsatz"/>
              <w:ind w:left="0"/>
              <w:jc w:val="center"/>
              <w:rPr>
                <w:rFonts w:ascii="BundesSerif Regular" w:hAnsi="BundesSerif Regular"/>
              </w:rPr>
            </w:pPr>
            <w:r w:rsidRPr="00F26543">
              <w:rPr>
                <w:rFonts w:ascii="BundesSerif Regular" w:hAnsi="BundesSerif Regular"/>
              </w:rPr>
              <w:t>nein</w:t>
            </w:r>
          </w:p>
        </w:tc>
      </w:tr>
      <w:tr w:rsidR="00221138" w:rsidRPr="00F26543" w:rsidTr="00E87CDC">
        <w:tc>
          <w:tcPr>
            <w:tcW w:w="9072" w:type="dxa"/>
            <w:gridSpan w:val="2"/>
            <w:shd w:val="clear" w:color="auto" w:fill="FABF8F" w:themeFill="accent6" w:themeFillTint="99"/>
          </w:tcPr>
          <w:p w:rsidR="00221138" w:rsidRPr="00F26543" w:rsidRDefault="00221138" w:rsidP="007E4A8C">
            <w:pPr>
              <w:pStyle w:val="Listenabsatz"/>
              <w:ind w:left="0"/>
              <w:rPr>
                <w:rFonts w:ascii="BundesSerif Regular" w:hAnsi="BundesSerif Regular"/>
              </w:rPr>
            </w:pPr>
            <w:r w:rsidRPr="00F26543">
              <w:rPr>
                <w:rFonts w:ascii="BundesSerif Regular" w:hAnsi="BundesSerif Regular"/>
              </w:rPr>
              <w:t xml:space="preserve">Läuft </w:t>
            </w:r>
            <w:r w:rsidR="00D44E42" w:rsidRPr="00F26543">
              <w:rPr>
                <w:rFonts w:ascii="BundesSerif Regular" w:hAnsi="BundesSerif Regular"/>
              </w:rPr>
              <w:t xml:space="preserve">das hiermit beantragte </w:t>
            </w:r>
            <w:r w:rsidRPr="00F26543">
              <w:rPr>
                <w:rFonts w:ascii="BundesSerif Regular" w:hAnsi="BundesSerif Regular"/>
              </w:rPr>
              <w:t>Projekt schon?</w:t>
            </w:r>
          </w:p>
          <w:p w:rsidR="00221138" w:rsidRPr="00F26543" w:rsidRDefault="00221138" w:rsidP="007E4A8C">
            <w:pPr>
              <w:pStyle w:val="Listenabsatz"/>
              <w:ind w:left="0"/>
              <w:rPr>
                <w:rFonts w:ascii="BundesSerif Regular" w:hAnsi="BundesSerif Regular"/>
              </w:rPr>
            </w:pPr>
          </w:p>
        </w:tc>
      </w:tr>
      <w:tr w:rsidR="006D6D22" w:rsidRPr="00F26543" w:rsidTr="006D6D22">
        <w:tc>
          <w:tcPr>
            <w:tcW w:w="4536" w:type="dxa"/>
            <w:shd w:val="clear" w:color="auto" w:fill="auto"/>
          </w:tcPr>
          <w:p w:rsidR="006D6D22" w:rsidRPr="00F26543" w:rsidRDefault="002C26C0" w:rsidP="006D6D22">
            <w:pPr>
              <w:pStyle w:val="Listenabsatz"/>
              <w:ind w:left="0"/>
              <w:jc w:val="center"/>
              <w:rPr>
                <w:rFonts w:ascii="BundesSerif Regular" w:hAnsi="BundesSerif Regular"/>
              </w:rPr>
            </w:pPr>
            <w:r w:rsidRPr="00F26543">
              <w:rPr>
                <w:rFonts w:ascii="BundesSerif Regular" w:hAnsi="BundesSerif Regular"/>
              </w:rPr>
              <w:fldChar w:fldCharType="begin">
                <w:ffData>
                  <w:name w:val="Kontrollkästchen20"/>
                  <w:enabled/>
                  <w:calcOnExit w:val="0"/>
                  <w:checkBox>
                    <w:sizeAuto/>
                    <w:default w:val="0"/>
                  </w:checkBox>
                </w:ffData>
              </w:fldChar>
            </w:r>
            <w:r w:rsidR="006D6D22" w:rsidRPr="00F26543">
              <w:rPr>
                <w:rFonts w:ascii="BundesSerif Regular" w:hAnsi="BundesSerif Regular"/>
              </w:rPr>
              <w:instrText xml:space="preserve"> FORMCHECKBOX </w:instrText>
            </w:r>
            <w:r>
              <w:rPr>
                <w:rFonts w:ascii="BundesSerif Regular" w:hAnsi="BundesSerif Regular"/>
              </w:rPr>
            </w:r>
            <w:r>
              <w:rPr>
                <w:rFonts w:ascii="BundesSerif Regular" w:hAnsi="BundesSerif Regular"/>
              </w:rPr>
              <w:fldChar w:fldCharType="separate"/>
            </w:r>
            <w:r w:rsidRPr="00F26543">
              <w:rPr>
                <w:rFonts w:ascii="BundesSerif Regular" w:hAnsi="BundesSerif Regular"/>
              </w:rPr>
              <w:fldChar w:fldCharType="end"/>
            </w:r>
          </w:p>
          <w:p w:rsidR="006D6D22" w:rsidRPr="00F26543" w:rsidRDefault="006D6D22" w:rsidP="006D6D22">
            <w:pPr>
              <w:pStyle w:val="Listenabsatz"/>
              <w:ind w:left="0"/>
              <w:jc w:val="center"/>
              <w:rPr>
                <w:rFonts w:ascii="BundesSerif Regular" w:hAnsi="BundesSerif Regular"/>
              </w:rPr>
            </w:pPr>
            <w:r w:rsidRPr="00F26543">
              <w:rPr>
                <w:rFonts w:ascii="BundesSerif Regular" w:hAnsi="BundesSerif Regular"/>
              </w:rPr>
              <w:t>ja</w:t>
            </w:r>
          </w:p>
        </w:tc>
        <w:tc>
          <w:tcPr>
            <w:tcW w:w="4536" w:type="dxa"/>
            <w:shd w:val="clear" w:color="auto" w:fill="auto"/>
          </w:tcPr>
          <w:p w:rsidR="006D6D22" w:rsidRPr="00F26543" w:rsidRDefault="002C26C0" w:rsidP="006D6D22">
            <w:pPr>
              <w:pStyle w:val="Listenabsatz"/>
              <w:ind w:left="0"/>
              <w:jc w:val="center"/>
              <w:rPr>
                <w:rFonts w:ascii="BundesSerif Regular" w:hAnsi="BundesSerif Regular"/>
              </w:rPr>
            </w:pPr>
            <w:r w:rsidRPr="00F26543">
              <w:rPr>
                <w:rFonts w:ascii="BundesSerif Regular" w:hAnsi="BundesSerif Regular"/>
              </w:rPr>
              <w:fldChar w:fldCharType="begin">
                <w:ffData>
                  <w:name w:val="Kontrollkästchen19"/>
                  <w:enabled/>
                  <w:calcOnExit w:val="0"/>
                  <w:checkBox>
                    <w:sizeAuto/>
                    <w:default w:val="0"/>
                  </w:checkBox>
                </w:ffData>
              </w:fldChar>
            </w:r>
            <w:r w:rsidR="006D6D22" w:rsidRPr="00F26543">
              <w:rPr>
                <w:rFonts w:ascii="BundesSerif Regular" w:hAnsi="BundesSerif Regular"/>
              </w:rPr>
              <w:instrText xml:space="preserve"> FORMCHECKBOX </w:instrText>
            </w:r>
            <w:r>
              <w:rPr>
                <w:rFonts w:ascii="BundesSerif Regular" w:hAnsi="BundesSerif Regular"/>
              </w:rPr>
            </w:r>
            <w:r>
              <w:rPr>
                <w:rFonts w:ascii="BundesSerif Regular" w:hAnsi="BundesSerif Regular"/>
              </w:rPr>
              <w:fldChar w:fldCharType="separate"/>
            </w:r>
            <w:r w:rsidRPr="00F26543">
              <w:rPr>
                <w:rFonts w:ascii="BundesSerif Regular" w:hAnsi="BundesSerif Regular"/>
              </w:rPr>
              <w:fldChar w:fldCharType="end"/>
            </w:r>
          </w:p>
          <w:p w:rsidR="006D6D22" w:rsidRPr="00F26543" w:rsidRDefault="006D6D22" w:rsidP="006D6D22">
            <w:pPr>
              <w:pStyle w:val="Listenabsatz"/>
              <w:ind w:left="0"/>
              <w:jc w:val="center"/>
              <w:rPr>
                <w:rFonts w:ascii="BundesSerif Regular" w:hAnsi="BundesSerif Regular"/>
              </w:rPr>
            </w:pPr>
            <w:r w:rsidRPr="00F26543">
              <w:rPr>
                <w:rFonts w:ascii="BundesSerif Regular" w:hAnsi="BundesSerif Regular"/>
              </w:rPr>
              <w:t>nein</w:t>
            </w:r>
          </w:p>
        </w:tc>
      </w:tr>
    </w:tbl>
    <w:p w:rsidR="00F10814" w:rsidRDefault="00F10814" w:rsidP="00F10814">
      <w:pPr>
        <w:pStyle w:val="Listenabsatz"/>
        <w:ind w:left="360"/>
        <w:rPr>
          <w:rFonts w:ascii="BundesSerif Regular" w:hAnsi="BundesSerif Regular"/>
          <w:b/>
          <w:szCs w:val="22"/>
        </w:rPr>
      </w:pPr>
    </w:p>
    <w:p w:rsidR="00235FBC" w:rsidRPr="00237971" w:rsidRDefault="00235FBC" w:rsidP="0028213F">
      <w:pPr>
        <w:pStyle w:val="Listenabsatz"/>
        <w:numPr>
          <w:ilvl w:val="0"/>
          <w:numId w:val="1"/>
        </w:numPr>
        <w:rPr>
          <w:rFonts w:ascii="BundesSerif Regular" w:hAnsi="BundesSerif Regular"/>
          <w:b/>
          <w:szCs w:val="22"/>
        </w:rPr>
      </w:pPr>
      <w:r w:rsidRPr="00237971">
        <w:rPr>
          <w:rFonts w:ascii="BundesSerif Regular" w:hAnsi="BundesSerif Regular"/>
          <w:b/>
          <w:szCs w:val="22"/>
        </w:rPr>
        <w:t>Situation und Handlungsbedarf vor Ort</w:t>
      </w:r>
    </w:p>
    <w:tbl>
      <w:tblPr>
        <w:tblStyle w:val="Tabellengitternetz"/>
        <w:tblW w:w="9072" w:type="dxa"/>
        <w:tblInd w:w="392" w:type="dxa"/>
        <w:tblLayout w:type="fixed"/>
        <w:tblLook w:val="04A0"/>
      </w:tblPr>
      <w:tblGrid>
        <w:gridCol w:w="9072"/>
      </w:tblGrid>
      <w:tr w:rsidR="00235FBC" w:rsidRPr="00F26543" w:rsidTr="007878C5">
        <w:tc>
          <w:tcPr>
            <w:tcW w:w="9072" w:type="dxa"/>
            <w:shd w:val="clear" w:color="auto" w:fill="FABF8F" w:themeFill="accent6" w:themeFillTint="99"/>
          </w:tcPr>
          <w:p w:rsidR="00235FBC" w:rsidRPr="00F26543" w:rsidRDefault="00235FBC" w:rsidP="008F3B66">
            <w:pPr>
              <w:pStyle w:val="Listenabsatz"/>
              <w:spacing w:before="240" w:after="120" w:line="240" w:lineRule="atLeas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 xml:space="preserve">Wie ist die Situation vor Ort und welche Herausforderungen und Problemlagen </w:t>
            </w:r>
            <w:proofErr w:type="gramStart"/>
            <w:r w:rsidRPr="00F26543">
              <w:rPr>
                <w:rFonts w:ascii="BundesSerif Regular" w:hAnsi="BundesSerif Regular"/>
                <w:color w:val="000000" w:themeColor="text1"/>
              </w:rPr>
              <w:t>gibt</w:t>
            </w:r>
            <w:proofErr w:type="gramEnd"/>
            <w:r w:rsidRPr="00F26543">
              <w:rPr>
                <w:rFonts w:ascii="BundesSerif Regular" w:hAnsi="BundesSerif Regular"/>
                <w:color w:val="000000" w:themeColor="text1"/>
              </w:rPr>
              <w:t xml:space="preserve"> es? Beschreiben Sie bitte die Situation im Bereich Integration bei Ihnen in der Region und legen Sie dabei Ihren Fokus auf die bestehenden Herausforderungen und Problemlagen. Nehmen Sie zudem Bezug auf bestehende Angebote bzw. Angebotslücken. Leiten Sie daraus den Bedarf für Ihr Vorhaben ab. Geben Sie bitte an, wie Sie den Bedarf festgestellt haben (z.B. Befragung der Zielgruppe); (max. 1.000 Zeichen).</w:t>
            </w:r>
          </w:p>
        </w:tc>
      </w:tr>
      <w:tr w:rsidR="00235FBC" w:rsidRPr="00F26543" w:rsidTr="007878C5">
        <w:tc>
          <w:tcPr>
            <w:tcW w:w="9072" w:type="dxa"/>
          </w:tcPr>
          <w:p w:rsidR="00235FBC" w:rsidRPr="00F26543" w:rsidRDefault="00235FBC" w:rsidP="007878C5">
            <w:pPr>
              <w:pStyle w:val="Listenabsatz"/>
              <w:ind w:left="0"/>
              <w:rPr>
                <w:rFonts w:ascii="BundesSerif Regular" w:hAnsi="BundesSerif Regular"/>
              </w:rPr>
            </w:pPr>
          </w:p>
          <w:p w:rsidR="00235FBC" w:rsidRPr="00F26543" w:rsidRDefault="002C26C0" w:rsidP="007878C5">
            <w:pPr>
              <w:pStyle w:val="Listenabsatz"/>
              <w:ind w:left="0"/>
              <w:rPr>
                <w:rFonts w:ascii="BundesSerif Regular" w:hAnsi="BundesSerif Regular"/>
              </w:rPr>
            </w:pPr>
            <w:r>
              <w:rPr>
                <w:rFonts w:ascii="BundesSerif Regular" w:hAnsi="BundesSerif Regular"/>
              </w:rPr>
              <w:fldChar w:fldCharType="begin">
                <w:ffData>
                  <w:name w:val="Text13"/>
                  <w:enabled/>
                  <w:calcOnExit w:val="0"/>
                  <w:textInput/>
                </w:ffData>
              </w:fldChar>
            </w:r>
            <w:bookmarkStart w:id="29" w:name="Text13"/>
            <w:r w:rsidR="00235FBC">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235FBC">
              <w:rPr>
                <w:rFonts w:ascii="BundesSerif Regular" w:hAnsi="BundesSerif Regular"/>
                <w:noProof/>
              </w:rPr>
              <w:t> </w:t>
            </w:r>
            <w:r w:rsidR="00235FBC">
              <w:rPr>
                <w:rFonts w:ascii="BundesSerif Regular" w:hAnsi="BundesSerif Regular"/>
                <w:noProof/>
              </w:rPr>
              <w:t> </w:t>
            </w:r>
            <w:r w:rsidR="00235FBC">
              <w:rPr>
                <w:rFonts w:ascii="BundesSerif Regular" w:hAnsi="BundesSerif Regular"/>
                <w:noProof/>
              </w:rPr>
              <w:t> </w:t>
            </w:r>
            <w:r w:rsidR="00235FBC">
              <w:rPr>
                <w:rFonts w:ascii="BundesSerif Regular" w:hAnsi="BundesSerif Regular"/>
                <w:noProof/>
              </w:rPr>
              <w:t> </w:t>
            </w:r>
            <w:r w:rsidR="00235FBC">
              <w:rPr>
                <w:rFonts w:ascii="BundesSerif Regular" w:hAnsi="BundesSerif Regular"/>
                <w:noProof/>
              </w:rPr>
              <w:t> </w:t>
            </w:r>
            <w:r>
              <w:rPr>
                <w:rFonts w:ascii="BundesSerif Regular" w:hAnsi="BundesSerif Regular"/>
              </w:rPr>
              <w:fldChar w:fldCharType="end"/>
            </w:r>
            <w:bookmarkEnd w:id="29"/>
          </w:p>
          <w:p w:rsidR="00235FBC" w:rsidRPr="00F26543" w:rsidRDefault="00235FBC" w:rsidP="007878C5">
            <w:pPr>
              <w:pStyle w:val="Listenabsatz"/>
              <w:ind w:left="0"/>
              <w:rPr>
                <w:rFonts w:ascii="BundesSerif Regular" w:hAnsi="BundesSerif Regular"/>
              </w:rPr>
            </w:pPr>
          </w:p>
        </w:tc>
      </w:tr>
    </w:tbl>
    <w:p w:rsidR="00235FBC" w:rsidRDefault="00235FBC" w:rsidP="00F10814">
      <w:pPr>
        <w:pStyle w:val="Listenabsatz"/>
        <w:ind w:left="360"/>
        <w:rPr>
          <w:rFonts w:ascii="BundesSerif Regular" w:hAnsi="BundesSerif Regular"/>
          <w:b/>
          <w:szCs w:val="22"/>
        </w:rPr>
      </w:pPr>
    </w:p>
    <w:p w:rsidR="00FF325C" w:rsidRPr="00F26543" w:rsidRDefault="00FF325C" w:rsidP="005F5F85">
      <w:pPr>
        <w:pStyle w:val="Listenabsatz"/>
        <w:ind w:left="1440"/>
        <w:rPr>
          <w:rFonts w:ascii="BundesSerif Regular" w:hAnsi="BundesSerif Regular"/>
          <w:szCs w:val="22"/>
        </w:rPr>
      </w:pPr>
    </w:p>
    <w:p w:rsidR="00BA103F" w:rsidRPr="00BA103F" w:rsidRDefault="003C5EB3" w:rsidP="00BA103F">
      <w:pPr>
        <w:pStyle w:val="Listenabsatz"/>
        <w:numPr>
          <w:ilvl w:val="0"/>
          <w:numId w:val="1"/>
        </w:numPr>
        <w:rPr>
          <w:rFonts w:ascii="BundesSerif Regular" w:hAnsi="BundesSerif Regular"/>
          <w:b/>
          <w:szCs w:val="22"/>
        </w:rPr>
      </w:pPr>
      <w:r w:rsidRPr="00BA103F">
        <w:rPr>
          <w:rFonts w:ascii="BundesSerif Regular" w:hAnsi="BundesSerif Regular"/>
          <w:b/>
          <w:szCs w:val="22"/>
        </w:rPr>
        <w:t>K</w:t>
      </w:r>
      <w:r w:rsidR="00BA103F">
        <w:rPr>
          <w:rFonts w:ascii="BundesSerif Regular" w:hAnsi="BundesSerif Regular"/>
          <w:b/>
          <w:szCs w:val="22"/>
        </w:rPr>
        <w:t>urzbeschreibung der Projektidee</w:t>
      </w:r>
    </w:p>
    <w:tbl>
      <w:tblPr>
        <w:tblStyle w:val="Tabellengitternetz"/>
        <w:tblW w:w="9072" w:type="dxa"/>
        <w:tblInd w:w="392" w:type="dxa"/>
        <w:tblLayout w:type="fixed"/>
        <w:tblLook w:val="04A0"/>
      </w:tblPr>
      <w:tblGrid>
        <w:gridCol w:w="9072"/>
      </w:tblGrid>
      <w:tr w:rsidR="00BA103F" w:rsidRPr="00BA103F" w:rsidTr="00BA103F">
        <w:tc>
          <w:tcPr>
            <w:tcW w:w="9072" w:type="dxa"/>
            <w:shd w:val="clear" w:color="auto" w:fill="FABF8F" w:themeFill="accent6" w:themeFillTint="99"/>
          </w:tcPr>
          <w:p w:rsidR="00BA103F" w:rsidRDefault="00BA103F" w:rsidP="00BA103F">
            <w:pPr>
              <w:pStyle w:val="Listenabsatz"/>
              <w:spacing w:before="120" w:after="120" w:line="240" w:lineRule="exact"/>
              <w:ind w:left="0"/>
              <w:contextualSpacing w:val="0"/>
              <w:jc w:val="both"/>
              <w:rPr>
                <w:rFonts w:ascii="BundesSerif Regular" w:hAnsi="BundesSerif Regular"/>
              </w:rPr>
            </w:pPr>
            <w:r w:rsidRPr="00BA103F">
              <w:rPr>
                <w:rFonts w:ascii="BundesSerif Regular" w:hAnsi="BundesSerif Regular"/>
              </w:rPr>
              <w:t>Beschreiben Sie kurz und übersichtlich Ihre Projektidee und begründen, warum diese gefördert werden soll. Stellen Sie dabei knapp dar, was Ihre Projektidee ist und wie Sie die Idee erfolgreich umsetzen wollen.</w:t>
            </w:r>
          </w:p>
          <w:p w:rsidR="00BA103F" w:rsidRPr="00BA103F" w:rsidRDefault="00BA103F" w:rsidP="00BA103F">
            <w:pPr>
              <w:pStyle w:val="Listenabsatz"/>
              <w:spacing w:before="120" w:after="120" w:line="240" w:lineRule="exact"/>
              <w:ind w:left="0"/>
              <w:contextualSpacing w:val="0"/>
              <w:jc w:val="both"/>
              <w:rPr>
                <w:rFonts w:ascii="BundesSerif Regular" w:hAnsi="BundesSerif Regular"/>
              </w:rPr>
            </w:pPr>
            <w:r w:rsidRPr="00BA103F">
              <w:rPr>
                <w:rFonts w:ascii="BundesSerif Regular" w:hAnsi="BundesSerif Regular"/>
              </w:rPr>
              <w:t>(</w:t>
            </w:r>
            <w:r w:rsidRPr="00BA103F">
              <w:rPr>
                <w:rFonts w:ascii="BundesSerif Regular" w:hAnsi="BundesSerif Regular"/>
                <w:i/>
              </w:rPr>
              <w:t>max. 2.000 Zeichen = max. eine halben DIN-A-4-Seite</w:t>
            </w:r>
            <w:r w:rsidRPr="00BA103F">
              <w:rPr>
                <w:rFonts w:ascii="BundesSerif Regular" w:hAnsi="BundesSerif Regular"/>
              </w:rPr>
              <w:t xml:space="preserve">.)  </w:t>
            </w:r>
          </w:p>
        </w:tc>
      </w:tr>
      <w:tr w:rsidR="00BA103F" w:rsidRPr="00F26543" w:rsidTr="00BA103F">
        <w:tc>
          <w:tcPr>
            <w:tcW w:w="9072" w:type="dxa"/>
          </w:tcPr>
          <w:p w:rsidR="00BA103F" w:rsidRPr="00F26543" w:rsidRDefault="00BA103F" w:rsidP="00BA103F">
            <w:pPr>
              <w:pStyle w:val="Listenabsatz"/>
              <w:ind w:left="0"/>
              <w:rPr>
                <w:rFonts w:ascii="BundesSerif Regular" w:hAnsi="BundesSerif Regular"/>
              </w:rPr>
            </w:pPr>
          </w:p>
          <w:p w:rsidR="00BA103F" w:rsidRPr="00F26543" w:rsidRDefault="002C26C0" w:rsidP="00BA103F">
            <w:pPr>
              <w:pStyle w:val="Listenabsatz"/>
              <w:ind w:left="0"/>
              <w:rPr>
                <w:rFonts w:ascii="BundesSerif Regular" w:hAnsi="BundesSerif Regular"/>
              </w:rPr>
            </w:pPr>
            <w:r>
              <w:rPr>
                <w:rFonts w:ascii="BundesSerif Regular" w:hAnsi="BundesSerif Regular"/>
              </w:rPr>
              <w:fldChar w:fldCharType="begin">
                <w:ffData>
                  <w:name w:val="Text10"/>
                  <w:enabled/>
                  <w:calcOnExit w:val="0"/>
                  <w:textInput/>
                </w:ffData>
              </w:fldChar>
            </w:r>
            <w:bookmarkStart w:id="30" w:name="Text10"/>
            <w:r w:rsidR="00BA103F">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BA103F">
              <w:rPr>
                <w:rFonts w:ascii="BundesSerif Regular" w:hAnsi="BundesSerif Regular"/>
                <w:noProof/>
              </w:rPr>
              <w:t> </w:t>
            </w:r>
            <w:r w:rsidR="00BA103F">
              <w:rPr>
                <w:rFonts w:ascii="BundesSerif Regular" w:hAnsi="BundesSerif Regular"/>
                <w:noProof/>
              </w:rPr>
              <w:t> </w:t>
            </w:r>
            <w:r w:rsidR="00BA103F">
              <w:rPr>
                <w:rFonts w:ascii="BundesSerif Regular" w:hAnsi="BundesSerif Regular"/>
                <w:noProof/>
              </w:rPr>
              <w:t> </w:t>
            </w:r>
            <w:r w:rsidR="00BA103F">
              <w:rPr>
                <w:rFonts w:ascii="BundesSerif Regular" w:hAnsi="BundesSerif Regular"/>
                <w:noProof/>
              </w:rPr>
              <w:t> </w:t>
            </w:r>
            <w:r w:rsidR="00BA103F">
              <w:rPr>
                <w:rFonts w:ascii="BundesSerif Regular" w:hAnsi="BundesSerif Regular"/>
                <w:noProof/>
              </w:rPr>
              <w:t> </w:t>
            </w:r>
            <w:r>
              <w:rPr>
                <w:rFonts w:ascii="BundesSerif Regular" w:hAnsi="BundesSerif Regular"/>
              </w:rPr>
              <w:fldChar w:fldCharType="end"/>
            </w:r>
            <w:bookmarkEnd w:id="30"/>
          </w:p>
          <w:p w:rsidR="00BA103F" w:rsidRPr="00F26543" w:rsidRDefault="00BA103F" w:rsidP="00BA103F">
            <w:pPr>
              <w:pStyle w:val="Listenabsatz"/>
              <w:ind w:left="0"/>
              <w:rPr>
                <w:rFonts w:ascii="BundesSerif Regular" w:hAnsi="BundesSerif Regular"/>
              </w:rPr>
            </w:pPr>
          </w:p>
        </w:tc>
      </w:tr>
    </w:tbl>
    <w:p w:rsidR="00BA103F" w:rsidRDefault="00BA103F" w:rsidP="00BA103F">
      <w:pPr>
        <w:pStyle w:val="Listenabsatz"/>
        <w:ind w:left="360"/>
        <w:rPr>
          <w:rFonts w:ascii="BundesSerif Regular" w:hAnsi="BundesSerif Regular"/>
          <w:b/>
          <w:szCs w:val="22"/>
        </w:rPr>
      </w:pPr>
    </w:p>
    <w:p w:rsidR="00B35B6D" w:rsidRPr="00BA103F" w:rsidRDefault="00B35B6D" w:rsidP="00BA103F">
      <w:pPr>
        <w:rPr>
          <w:rFonts w:ascii="BundesSerif Regular" w:hAnsi="BundesSerif Regular"/>
          <w:szCs w:val="22"/>
        </w:rPr>
      </w:pPr>
    </w:p>
    <w:p w:rsidR="008F3B66" w:rsidRPr="00BA103F" w:rsidRDefault="00AB505C" w:rsidP="008F3B66">
      <w:pPr>
        <w:pStyle w:val="Listenabsatz"/>
        <w:numPr>
          <w:ilvl w:val="0"/>
          <w:numId w:val="1"/>
        </w:numPr>
        <w:rPr>
          <w:rFonts w:ascii="BundesSerif Regular" w:hAnsi="BundesSerif Regular"/>
          <w:b/>
          <w:szCs w:val="22"/>
        </w:rPr>
      </w:pPr>
      <w:r w:rsidRPr="00BA103F">
        <w:rPr>
          <w:rFonts w:ascii="BundesSerif Regular" w:hAnsi="BundesSerif Regular"/>
          <w:b/>
          <w:szCs w:val="22"/>
        </w:rPr>
        <w:t xml:space="preserve">Individuelle </w:t>
      </w:r>
      <w:r w:rsidR="008F3B66" w:rsidRPr="00BA103F">
        <w:rPr>
          <w:rFonts w:ascii="BundesSerif Regular" w:hAnsi="BundesSerif Regular"/>
          <w:b/>
          <w:szCs w:val="22"/>
        </w:rPr>
        <w:t>Projektziele</w:t>
      </w:r>
    </w:p>
    <w:tbl>
      <w:tblPr>
        <w:tblStyle w:val="Tabellengitternetz"/>
        <w:tblW w:w="9072" w:type="dxa"/>
        <w:tblInd w:w="392" w:type="dxa"/>
        <w:shd w:val="clear" w:color="auto" w:fill="FABF8F" w:themeFill="accent6" w:themeFillTint="99"/>
        <w:tblLayout w:type="fixed"/>
        <w:tblLook w:val="04A0"/>
      </w:tblPr>
      <w:tblGrid>
        <w:gridCol w:w="9072"/>
      </w:tblGrid>
      <w:tr w:rsidR="008F3B66" w:rsidRPr="00BA103F" w:rsidTr="00634A8C">
        <w:tc>
          <w:tcPr>
            <w:tcW w:w="9072" w:type="dxa"/>
            <w:shd w:val="clear" w:color="auto" w:fill="FABF8F" w:themeFill="accent6" w:themeFillTint="99"/>
          </w:tcPr>
          <w:p w:rsidR="00806638" w:rsidRPr="00BA103F" w:rsidRDefault="008B0E74" w:rsidP="008F3B66">
            <w:pPr>
              <w:pStyle w:val="Listenabsatz"/>
              <w:spacing w:before="120" w:after="120" w:line="240" w:lineRule="exact"/>
              <w:ind w:left="0"/>
              <w:contextualSpacing w:val="0"/>
              <w:jc w:val="both"/>
              <w:rPr>
                <w:rFonts w:ascii="BundesSerif Regular" w:hAnsi="BundesSerif Regular"/>
              </w:rPr>
            </w:pPr>
            <w:r w:rsidRPr="00BA103F">
              <w:rPr>
                <w:rFonts w:ascii="BundesSerif Regular" w:hAnsi="BundesSerif Regular"/>
              </w:rPr>
              <w:t>Benennen</w:t>
            </w:r>
            <w:r w:rsidR="008F3B66" w:rsidRPr="00BA103F">
              <w:rPr>
                <w:rFonts w:ascii="BundesSerif Regular" w:hAnsi="BundesSerif Regular"/>
              </w:rPr>
              <w:t xml:space="preserve"> Sie</w:t>
            </w:r>
            <w:r w:rsidR="00B86051" w:rsidRPr="00BA103F">
              <w:rPr>
                <w:rFonts w:ascii="BundesSerif Regular" w:hAnsi="BundesSerif Regular"/>
              </w:rPr>
              <w:t xml:space="preserve"> </w:t>
            </w:r>
            <w:r w:rsidR="00AB505C" w:rsidRPr="00BA103F">
              <w:rPr>
                <w:rFonts w:ascii="BundesSerif Regular" w:hAnsi="BundesSerif Regular"/>
              </w:rPr>
              <w:t xml:space="preserve">im Folgenden </w:t>
            </w:r>
            <w:r w:rsidR="003907B6" w:rsidRPr="00BA103F">
              <w:rPr>
                <w:rFonts w:ascii="BundesSerif Regular" w:hAnsi="BundesSerif Regular"/>
                <w:b/>
              </w:rPr>
              <w:t>konkrete</w:t>
            </w:r>
            <w:r w:rsidR="008F3B66" w:rsidRPr="00BA103F">
              <w:rPr>
                <w:rFonts w:ascii="BundesSerif Regular" w:hAnsi="BundesSerif Regular"/>
                <w:b/>
              </w:rPr>
              <w:t xml:space="preserve"> Ziele</w:t>
            </w:r>
            <w:r w:rsidR="009B1EA6" w:rsidRPr="00BA103F">
              <w:rPr>
                <w:rFonts w:ascii="BundesSerif Regular" w:hAnsi="BundesSerif Regular"/>
              </w:rPr>
              <w:t>, die</w:t>
            </w:r>
            <w:r w:rsidR="008F3B66" w:rsidRPr="00BA103F">
              <w:rPr>
                <w:rFonts w:ascii="BundesSerif Regular" w:hAnsi="BundesSerif Regular"/>
              </w:rPr>
              <w:t xml:space="preserve"> Sie mit </w:t>
            </w:r>
            <w:r w:rsidR="00562BAD" w:rsidRPr="00BA103F">
              <w:rPr>
                <w:rFonts w:ascii="BundesSerif Regular" w:hAnsi="BundesSerif Regular"/>
              </w:rPr>
              <w:t>Ihrem</w:t>
            </w:r>
            <w:r w:rsidR="008F3B66" w:rsidRPr="00BA103F">
              <w:rPr>
                <w:rFonts w:ascii="BundesSerif Regular" w:hAnsi="BundesSerif Regular"/>
              </w:rPr>
              <w:t xml:space="preserve"> Projekt</w:t>
            </w:r>
            <w:r w:rsidRPr="00BA103F">
              <w:rPr>
                <w:rFonts w:ascii="BundesSerif Regular" w:hAnsi="BundesSerif Regular"/>
              </w:rPr>
              <w:t xml:space="preserve"> verfolgen. </w:t>
            </w:r>
          </w:p>
          <w:p w:rsidR="00562BAD" w:rsidRPr="00BA103F" w:rsidRDefault="00634A8C" w:rsidP="00C54C20">
            <w:pPr>
              <w:pStyle w:val="Listenabsatz"/>
              <w:spacing w:before="120" w:after="120" w:line="240" w:lineRule="exact"/>
              <w:ind w:left="0"/>
              <w:contextualSpacing w:val="0"/>
              <w:jc w:val="both"/>
              <w:rPr>
                <w:rFonts w:ascii="BundesSerif Regular" w:hAnsi="BundesSerif Regular"/>
                <w:i/>
              </w:rPr>
            </w:pPr>
            <w:r w:rsidRPr="00BA103F">
              <w:rPr>
                <w:rFonts w:ascii="BundesSerif Regular" w:hAnsi="BundesSerif Regular"/>
                <w:b/>
                <w:i/>
              </w:rPr>
              <w:t>Definition</w:t>
            </w:r>
            <w:r w:rsidRPr="00BA103F">
              <w:rPr>
                <w:rFonts w:ascii="BundesSerif Regular" w:hAnsi="BundesSerif Regular"/>
                <w:i/>
              </w:rPr>
              <w:t xml:space="preserve">: </w:t>
            </w:r>
            <w:r w:rsidR="00562BAD" w:rsidRPr="00BA103F">
              <w:rPr>
                <w:rFonts w:ascii="BundesSerif Regular" w:hAnsi="BundesSerif Regular"/>
                <w:i/>
              </w:rPr>
              <w:t xml:space="preserve">Ein </w:t>
            </w:r>
            <w:r w:rsidR="00562BAD" w:rsidRPr="00BA103F">
              <w:rPr>
                <w:rFonts w:ascii="BundesSerif Regular" w:hAnsi="BundesSerif Regular"/>
                <w:b/>
                <w:i/>
              </w:rPr>
              <w:t>Ziel</w:t>
            </w:r>
            <w:r w:rsidR="00562BAD" w:rsidRPr="00BA103F">
              <w:rPr>
                <w:rFonts w:ascii="BundesSerif Regular" w:hAnsi="BundesSerif Regular"/>
                <w:i/>
              </w:rPr>
              <w:t xml:space="preserve"> ist ein in der Zukunft liegender Zustand, der sich von der derzeitigen </w:t>
            </w:r>
            <w:r w:rsidRPr="00BA103F">
              <w:rPr>
                <w:rFonts w:ascii="BundesSerif Regular" w:hAnsi="BundesSerif Regular"/>
                <w:i/>
              </w:rPr>
              <w:t>Situation positiv unterscheidet.</w:t>
            </w:r>
          </w:p>
          <w:p w:rsidR="00C54C20" w:rsidRPr="00BA103F" w:rsidRDefault="00806638" w:rsidP="00C54C20">
            <w:pPr>
              <w:pStyle w:val="Listenabsatz"/>
              <w:spacing w:before="120" w:after="120" w:line="240" w:lineRule="exact"/>
              <w:ind w:left="0"/>
              <w:contextualSpacing w:val="0"/>
              <w:jc w:val="both"/>
              <w:rPr>
                <w:rFonts w:ascii="BundesSerif Regular" w:hAnsi="BundesSerif Regular"/>
                <w:i/>
              </w:rPr>
            </w:pPr>
            <w:r w:rsidRPr="00BA103F">
              <w:rPr>
                <w:rFonts w:ascii="BundesSerif Regular" w:hAnsi="BundesSerif Regular"/>
                <w:i/>
              </w:rPr>
              <w:t xml:space="preserve">Ziele </w:t>
            </w:r>
            <w:r w:rsidR="00C54C20" w:rsidRPr="00BA103F">
              <w:rPr>
                <w:rFonts w:ascii="BundesSerif Regular" w:hAnsi="BundesSerif Regular"/>
                <w:i/>
              </w:rPr>
              <w:t>können</w:t>
            </w:r>
            <w:r w:rsidRPr="00BA103F">
              <w:rPr>
                <w:rFonts w:ascii="BundesSerif Regular" w:hAnsi="BundesSerif Regular"/>
                <w:i/>
              </w:rPr>
              <w:t xml:space="preserve"> zum einen </w:t>
            </w:r>
            <w:r w:rsidR="009E5B5B" w:rsidRPr="00BA103F">
              <w:rPr>
                <w:rFonts w:ascii="BundesSerif Regular" w:hAnsi="BundesSerif Regular"/>
                <w:i/>
              </w:rPr>
              <w:t xml:space="preserve">konkrete </w:t>
            </w:r>
            <w:r w:rsidRPr="00BA103F">
              <w:rPr>
                <w:rFonts w:ascii="BundesSerif Regular" w:hAnsi="BundesSerif Regular"/>
                <w:b/>
                <w:i/>
              </w:rPr>
              <w:t>Veränderungen</w:t>
            </w:r>
            <w:r w:rsidR="00562BAD" w:rsidRPr="00BA103F">
              <w:rPr>
                <w:rFonts w:ascii="BundesSerif Regular" w:hAnsi="BundesSerif Regular"/>
                <w:i/>
              </w:rPr>
              <w:t xml:space="preserve"> (</w:t>
            </w:r>
            <w:r w:rsidRPr="00BA103F">
              <w:rPr>
                <w:rFonts w:ascii="BundesSerif Regular" w:hAnsi="BundesSerif Regular"/>
                <w:i/>
              </w:rPr>
              <w:t>Wirkungen</w:t>
            </w:r>
            <w:r w:rsidR="00562BAD" w:rsidRPr="00BA103F">
              <w:rPr>
                <w:rFonts w:ascii="BundesSerif Regular" w:hAnsi="BundesSerif Regular"/>
                <w:i/>
              </w:rPr>
              <w:t>)</w:t>
            </w:r>
            <w:r w:rsidR="00C54C20" w:rsidRPr="00BA103F">
              <w:rPr>
                <w:rFonts w:ascii="BundesSerif Regular" w:hAnsi="BundesSerif Regular"/>
                <w:i/>
              </w:rPr>
              <w:t xml:space="preserve"> sein</w:t>
            </w:r>
            <w:r w:rsidRPr="00BA103F">
              <w:rPr>
                <w:rFonts w:ascii="BundesSerif Regular" w:hAnsi="BundesSerif Regular"/>
                <w:i/>
              </w:rPr>
              <w:t xml:space="preserve">, die Sie bei Ihrer anvisierten </w:t>
            </w:r>
            <w:r w:rsidRPr="00BA103F">
              <w:rPr>
                <w:rFonts w:ascii="BundesSerif Regular" w:hAnsi="BundesSerif Regular"/>
                <w:b/>
                <w:i/>
              </w:rPr>
              <w:t>Zielgruppe</w:t>
            </w:r>
            <w:r w:rsidR="0043652E" w:rsidRPr="00BA103F">
              <w:rPr>
                <w:rFonts w:ascii="BundesSerif Regular" w:hAnsi="BundesSerif Regular"/>
                <w:i/>
              </w:rPr>
              <w:t xml:space="preserve"> erreichen möchten – Beispiele: </w:t>
            </w:r>
            <w:r w:rsidR="00742C4A" w:rsidRPr="00BA103F">
              <w:rPr>
                <w:rFonts w:ascii="BundesSerif Regular" w:hAnsi="BundesSerif Regular"/>
                <w:i/>
              </w:rPr>
              <w:t>Wissen und</w:t>
            </w:r>
            <w:r w:rsidR="008750A0" w:rsidRPr="00BA103F">
              <w:rPr>
                <w:rFonts w:ascii="BundesSerif Regular" w:hAnsi="BundesSerif Regular"/>
                <w:i/>
              </w:rPr>
              <w:t>/oder</w:t>
            </w:r>
            <w:r w:rsidR="00742C4A" w:rsidRPr="00BA103F">
              <w:rPr>
                <w:rFonts w:ascii="BundesSerif Regular" w:hAnsi="BundesSerif Regular"/>
                <w:i/>
              </w:rPr>
              <w:t xml:space="preserve"> </w:t>
            </w:r>
            <w:r w:rsidRPr="00BA103F">
              <w:rPr>
                <w:rFonts w:ascii="BundesSerif Regular" w:hAnsi="BundesSerif Regular"/>
                <w:i/>
              </w:rPr>
              <w:t>Kompetenzen</w:t>
            </w:r>
            <w:r w:rsidR="00562BAD" w:rsidRPr="00BA103F">
              <w:rPr>
                <w:rFonts w:ascii="BundesSerif Regular" w:hAnsi="BundesSerif Regular"/>
                <w:i/>
              </w:rPr>
              <w:t xml:space="preserve"> sind aufgebaut</w:t>
            </w:r>
            <w:r w:rsidRPr="00BA103F">
              <w:rPr>
                <w:rFonts w:ascii="BundesSerif Regular" w:hAnsi="BundesSerif Regular"/>
                <w:i/>
              </w:rPr>
              <w:t>,</w:t>
            </w:r>
            <w:r w:rsidR="00562BAD" w:rsidRPr="00BA103F">
              <w:rPr>
                <w:rFonts w:ascii="BundesSerif Regular" w:hAnsi="BundesSerif Regular"/>
                <w:i/>
              </w:rPr>
              <w:t xml:space="preserve"> </w:t>
            </w:r>
            <w:r w:rsidR="008750A0" w:rsidRPr="00BA103F">
              <w:rPr>
                <w:rFonts w:ascii="BundesSerif Regular" w:hAnsi="BundesSerif Regular"/>
                <w:i/>
              </w:rPr>
              <w:t>Vorurteile</w:t>
            </w:r>
            <w:r w:rsidR="00562BAD" w:rsidRPr="00BA103F">
              <w:rPr>
                <w:rFonts w:ascii="BundesSerif Regular" w:hAnsi="BundesSerif Regular"/>
                <w:i/>
              </w:rPr>
              <w:t xml:space="preserve"> </w:t>
            </w:r>
            <w:r w:rsidR="00634A8C" w:rsidRPr="00BA103F">
              <w:rPr>
                <w:rFonts w:ascii="BundesSerif Regular" w:hAnsi="BundesSerif Regular"/>
                <w:i/>
              </w:rPr>
              <w:t>sind</w:t>
            </w:r>
            <w:r w:rsidR="00562BAD" w:rsidRPr="00BA103F">
              <w:rPr>
                <w:rFonts w:ascii="BundesSerif Regular" w:hAnsi="BundesSerif Regular"/>
                <w:i/>
              </w:rPr>
              <w:t xml:space="preserve"> reduziert</w:t>
            </w:r>
            <w:r w:rsidRPr="00BA103F">
              <w:rPr>
                <w:rFonts w:ascii="BundesSerif Regular" w:hAnsi="BundesSerif Regular"/>
                <w:i/>
              </w:rPr>
              <w:t xml:space="preserve">, </w:t>
            </w:r>
            <w:r w:rsidR="008750A0" w:rsidRPr="00BA103F">
              <w:rPr>
                <w:rFonts w:ascii="BundesSerif Regular" w:hAnsi="BundesSerif Regular"/>
                <w:i/>
              </w:rPr>
              <w:t>Befähigung und Aktivierung</w:t>
            </w:r>
            <w:r w:rsidRPr="00BA103F">
              <w:rPr>
                <w:rFonts w:ascii="BundesSerif Regular" w:hAnsi="BundesSerif Regular"/>
                <w:i/>
              </w:rPr>
              <w:t xml:space="preserve"> zu ehrenamtlichem Engagement</w:t>
            </w:r>
            <w:r w:rsidR="00634A8C" w:rsidRPr="00BA103F">
              <w:rPr>
                <w:rFonts w:ascii="BundesSerif Regular" w:hAnsi="BundesSerif Regular"/>
                <w:i/>
              </w:rPr>
              <w:t xml:space="preserve"> ist erfolgt</w:t>
            </w:r>
            <w:r w:rsidR="00534309" w:rsidRPr="00BA103F">
              <w:rPr>
                <w:rFonts w:ascii="BundesSerif Regular" w:hAnsi="BundesSerif Regular"/>
                <w:i/>
              </w:rPr>
              <w:t>, Erleichterung des Einlebens und der Teilhabe am Alltagsleben vor Ort</w:t>
            </w:r>
            <w:r w:rsidR="00634A8C" w:rsidRPr="00BA103F">
              <w:rPr>
                <w:rFonts w:ascii="BundesSerif Regular" w:hAnsi="BundesSerif Regular"/>
                <w:i/>
              </w:rPr>
              <w:t xml:space="preserve"> ist erfolgt</w:t>
            </w:r>
            <w:r w:rsidRPr="00BA103F">
              <w:rPr>
                <w:rFonts w:ascii="BundesSerif Regular" w:hAnsi="BundesSerif Regular"/>
                <w:i/>
              </w:rPr>
              <w:t xml:space="preserve">. </w:t>
            </w:r>
          </w:p>
          <w:p w:rsidR="00442F1A" w:rsidRPr="00BA103F" w:rsidRDefault="00806638" w:rsidP="00FE4FEE">
            <w:pPr>
              <w:pStyle w:val="Listenabsatz"/>
              <w:spacing w:before="120" w:after="120" w:line="240" w:lineRule="exact"/>
              <w:ind w:left="0"/>
              <w:contextualSpacing w:val="0"/>
              <w:jc w:val="both"/>
              <w:rPr>
                <w:rFonts w:ascii="BundesSerif Regular" w:hAnsi="BundesSerif Regular"/>
              </w:rPr>
            </w:pPr>
            <w:r w:rsidRPr="00BA103F">
              <w:rPr>
                <w:rFonts w:ascii="BundesSerif Regular" w:hAnsi="BundesSerif Regular"/>
                <w:i/>
              </w:rPr>
              <w:t xml:space="preserve">Zum anderen </w:t>
            </w:r>
            <w:r w:rsidR="00B25314" w:rsidRPr="00BA103F">
              <w:rPr>
                <w:rFonts w:ascii="BundesSerif Regular" w:hAnsi="BundesSerif Regular"/>
                <w:i/>
              </w:rPr>
              <w:t>können</w:t>
            </w:r>
            <w:r w:rsidR="00F720FE" w:rsidRPr="00BA103F">
              <w:rPr>
                <w:rFonts w:ascii="BundesSerif Regular" w:hAnsi="BundesSerif Regular"/>
                <w:i/>
              </w:rPr>
              <w:t xml:space="preserve"> </w:t>
            </w:r>
            <w:r w:rsidR="00FE4FEE" w:rsidRPr="00BA103F">
              <w:rPr>
                <w:rFonts w:ascii="BundesSerif Regular" w:hAnsi="BundesSerif Regular"/>
                <w:i/>
              </w:rPr>
              <w:t>Ziele</w:t>
            </w:r>
            <w:r w:rsidRPr="00BA103F">
              <w:rPr>
                <w:rFonts w:ascii="BundesSerif Regular" w:hAnsi="BundesSerif Regular"/>
                <w:i/>
              </w:rPr>
              <w:t xml:space="preserve"> </w:t>
            </w:r>
            <w:r w:rsidR="004269F4" w:rsidRPr="00BA103F">
              <w:rPr>
                <w:rFonts w:ascii="BundesSerif Regular" w:hAnsi="BundesSerif Regular"/>
                <w:b/>
                <w:i/>
              </w:rPr>
              <w:t>Veränderungen</w:t>
            </w:r>
            <w:r w:rsidR="00562BAD" w:rsidRPr="00BA103F">
              <w:rPr>
                <w:rFonts w:ascii="BundesSerif Regular" w:hAnsi="BundesSerif Regular"/>
                <w:i/>
              </w:rPr>
              <w:t xml:space="preserve"> (</w:t>
            </w:r>
            <w:r w:rsidR="00F720FE" w:rsidRPr="00BA103F">
              <w:rPr>
                <w:rFonts w:ascii="BundesSerif Regular" w:hAnsi="BundesSerif Regular"/>
                <w:i/>
              </w:rPr>
              <w:t>Wirkungen</w:t>
            </w:r>
            <w:r w:rsidR="00562BAD" w:rsidRPr="00BA103F">
              <w:rPr>
                <w:rFonts w:ascii="BundesSerif Regular" w:hAnsi="BundesSerif Regular"/>
                <w:i/>
              </w:rPr>
              <w:t>)</w:t>
            </w:r>
            <w:r w:rsidR="00DC5EA2" w:rsidRPr="00BA103F">
              <w:rPr>
                <w:rFonts w:ascii="BundesSerif Regular" w:hAnsi="BundesSerif Regular"/>
                <w:i/>
              </w:rPr>
              <w:t xml:space="preserve"> </w:t>
            </w:r>
            <w:r w:rsidR="000D22CA" w:rsidRPr="00BA103F">
              <w:rPr>
                <w:rFonts w:ascii="BundesSerif Regular" w:hAnsi="BundesSerif Regular"/>
                <w:i/>
              </w:rPr>
              <w:t xml:space="preserve">am </w:t>
            </w:r>
            <w:r w:rsidR="000D22CA" w:rsidRPr="00BA103F">
              <w:rPr>
                <w:rFonts w:ascii="BundesSerif Regular" w:hAnsi="BundesSerif Regular"/>
                <w:b/>
                <w:i/>
              </w:rPr>
              <w:t>Projektstandort</w:t>
            </w:r>
            <w:r w:rsidR="000D22CA" w:rsidRPr="00BA103F">
              <w:rPr>
                <w:rFonts w:ascii="BundesSerif Regular" w:hAnsi="BundesSerif Regular"/>
                <w:i/>
              </w:rPr>
              <w:t xml:space="preserve"> </w:t>
            </w:r>
            <w:r w:rsidR="00634A8C" w:rsidRPr="00BA103F">
              <w:rPr>
                <w:rFonts w:ascii="BundesSerif Regular" w:hAnsi="BundesSerif Regular"/>
                <w:i/>
              </w:rPr>
              <w:t xml:space="preserve">(entsprechend der </w:t>
            </w:r>
            <w:r w:rsidR="005144A2" w:rsidRPr="00BA103F">
              <w:rPr>
                <w:rFonts w:ascii="BundesSerif Regular" w:hAnsi="BundesSerif Regular"/>
                <w:i/>
              </w:rPr>
              <w:t>beschriebenen Handlungsbedarfe</w:t>
            </w:r>
            <w:r w:rsidR="00634A8C" w:rsidRPr="00BA103F">
              <w:rPr>
                <w:rFonts w:ascii="BundesSerif Regular" w:hAnsi="BundesSerif Regular"/>
                <w:i/>
              </w:rPr>
              <w:t xml:space="preserve"> unter </w:t>
            </w:r>
            <w:r w:rsidR="00F750E3" w:rsidRPr="00BA103F">
              <w:rPr>
                <w:rFonts w:ascii="BundesSerif Regular" w:hAnsi="BundesSerif Regular"/>
                <w:i/>
              </w:rPr>
              <w:t>Ziffer 7</w:t>
            </w:r>
            <w:r w:rsidR="00634A8C" w:rsidRPr="00BA103F">
              <w:rPr>
                <w:rFonts w:ascii="BundesSerif Regular" w:hAnsi="BundesSerif Regular"/>
                <w:i/>
              </w:rPr>
              <w:t>)</w:t>
            </w:r>
            <w:r w:rsidR="005144A2" w:rsidRPr="00BA103F">
              <w:rPr>
                <w:rFonts w:ascii="BundesSerif Regular" w:hAnsi="BundesSerif Regular"/>
                <w:i/>
              </w:rPr>
              <w:t xml:space="preserve"> </w:t>
            </w:r>
            <w:r w:rsidR="00B25314" w:rsidRPr="00BA103F">
              <w:rPr>
                <w:rFonts w:ascii="BundesSerif Regular" w:hAnsi="BundesSerif Regular"/>
                <w:i/>
              </w:rPr>
              <w:t>sein</w:t>
            </w:r>
            <w:r w:rsidRPr="00BA103F">
              <w:rPr>
                <w:rFonts w:ascii="BundesSerif Regular" w:hAnsi="BundesSerif Regular"/>
                <w:i/>
              </w:rPr>
              <w:t xml:space="preserve"> </w:t>
            </w:r>
            <w:r w:rsidR="0043652E" w:rsidRPr="00BA103F">
              <w:rPr>
                <w:rFonts w:ascii="BundesSerif Regular" w:hAnsi="BundesSerif Regular"/>
                <w:i/>
              </w:rPr>
              <w:t xml:space="preserve"> - Beispiele: </w:t>
            </w:r>
            <w:r w:rsidR="008F3B66" w:rsidRPr="00BA103F">
              <w:rPr>
                <w:rFonts w:ascii="BundesSerif Regular" w:hAnsi="BundesSerif Regular"/>
                <w:i/>
              </w:rPr>
              <w:t>interkultu</w:t>
            </w:r>
            <w:r w:rsidR="0043652E" w:rsidRPr="00BA103F">
              <w:rPr>
                <w:rFonts w:ascii="BundesSerif Regular" w:hAnsi="BundesSerif Regular"/>
                <w:i/>
              </w:rPr>
              <w:t>relle</w:t>
            </w:r>
            <w:r w:rsidR="008F3B66" w:rsidRPr="00BA103F">
              <w:rPr>
                <w:rFonts w:ascii="BundesSerif Regular" w:hAnsi="BundesSerif Regular"/>
                <w:i/>
              </w:rPr>
              <w:t xml:space="preserve"> Öffnung </w:t>
            </w:r>
            <w:r w:rsidR="0043652E" w:rsidRPr="00BA103F">
              <w:rPr>
                <w:rFonts w:ascii="BundesSerif Regular" w:hAnsi="BundesSerif Regular"/>
                <w:i/>
              </w:rPr>
              <w:t>lokaler</w:t>
            </w:r>
            <w:r w:rsidR="00380669" w:rsidRPr="00BA103F">
              <w:rPr>
                <w:rFonts w:ascii="BundesSerif Regular" w:hAnsi="BundesSerif Regular"/>
                <w:i/>
              </w:rPr>
              <w:t xml:space="preserve"> Organisationen, </w:t>
            </w:r>
            <w:r w:rsidR="008877F6" w:rsidRPr="00BA103F">
              <w:rPr>
                <w:rFonts w:ascii="BundesSerif Regular" w:hAnsi="BundesSerif Regular"/>
                <w:i/>
              </w:rPr>
              <w:t>Anlaufstellen</w:t>
            </w:r>
            <w:r w:rsidR="00634A8C" w:rsidRPr="00BA103F">
              <w:rPr>
                <w:rFonts w:ascii="BundesSerif Regular" w:hAnsi="BundesSerif Regular"/>
                <w:i/>
              </w:rPr>
              <w:t xml:space="preserve"> sind geschaffen</w:t>
            </w:r>
            <w:r w:rsidR="008877F6" w:rsidRPr="00BA103F">
              <w:rPr>
                <w:rFonts w:ascii="BundesSerif Regular" w:hAnsi="BundesSerif Regular"/>
                <w:i/>
              </w:rPr>
              <w:t xml:space="preserve">, </w:t>
            </w:r>
            <w:r w:rsidR="00634A8C" w:rsidRPr="00BA103F">
              <w:rPr>
                <w:rFonts w:ascii="BundesSerif Regular" w:hAnsi="BundesSerif Regular"/>
                <w:i/>
              </w:rPr>
              <w:t>e</w:t>
            </w:r>
            <w:r w:rsidR="00165CF9" w:rsidRPr="00BA103F">
              <w:rPr>
                <w:rFonts w:ascii="BundesSerif Regular" w:hAnsi="BundesSerif Regular"/>
                <w:i/>
              </w:rPr>
              <w:t>hrenamtliche Strukturen</w:t>
            </w:r>
            <w:r w:rsidR="00634A8C" w:rsidRPr="00BA103F">
              <w:rPr>
                <w:rFonts w:ascii="BundesSerif Regular" w:hAnsi="BundesSerif Regular"/>
                <w:i/>
              </w:rPr>
              <w:t xml:space="preserve"> sind geschaffen</w:t>
            </w:r>
            <w:r w:rsidRPr="00BA103F">
              <w:rPr>
                <w:rFonts w:ascii="BundesSerif Regular" w:hAnsi="BundesSerif Regular"/>
                <w:i/>
              </w:rPr>
              <w:t>.</w:t>
            </w:r>
            <w:r w:rsidRPr="00BA103F">
              <w:rPr>
                <w:rFonts w:ascii="BundesSerif Regular" w:hAnsi="BundesSerif Regular"/>
              </w:rPr>
              <w:t xml:space="preserve"> </w:t>
            </w:r>
          </w:p>
        </w:tc>
      </w:tr>
      <w:tr w:rsidR="008F3B66" w:rsidRPr="00BA103F" w:rsidTr="00634A8C">
        <w:tc>
          <w:tcPr>
            <w:tcW w:w="9072" w:type="dxa"/>
            <w:shd w:val="clear" w:color="auto" w:fill="FABF8F" w:themeFill="accent6" w:themeFillTint="99"/>
          </w:tcPr>
          <w:p w:rsidR="008F3B66" w:rsidRPr="00BA103F" w:rsidRDefault="008F3B66" w:rsidP="008F3B66">
            <w:pPr>
              <w:pStyle w:val="Listenabsatz"/>
              <w:ind w:left="0"/>
              <w:rPr>
                <w:rFonts w:ascii="BundesSerif Regular" w:hAnsi="BundesSerif Regular"/>
              </w:rPr>
            </w:pPr>
          </w:p>
          <w:p w:rsidR="00AB679F" w:rsidRPr="00BA103F" w:rsidRDefault="009E5B5B" w:rsidP="009F16C7">
            <w:pPr>
              <w:rPr>
                <w:rFonts w:ascii="BundesSerif Regular" w:hAnsi="BundesSerif Regular"/>
              </w:rPr>
            </w:pPr>
            <w:r w:rsidRPr="00BA103F">
              <w:rPr>
                <w:rFonts w:ascii="BundesSerif Regular" w:hAnsi="BundesSerif Regular"/>
              </w:rPr>
              <w:t>Projektziel</w:t>
            </w:r>
            <w:r w:rsidR="00AB679F" w:rsidRPr="00BA103F">
              <w:rPr>
                <w:rFonts w:ascii="BundesSerif Regular" w:hAnsi="BundesSerif Regular"/>
              </w:rPr>
              <w:t xml:space="preserve"> 1: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AB679F" w:rsidRPr="00BA103F" w:rsidRDefault="009E5B5B" w:rsidP="009F16C7">
            <w:pPr>
              <w:rPr>
                <w:rFonts w:ascii="BundesSerif Regular" w:hAnsi="BundesSerif Regular"/>
              </w:rPr>
            </w:pPr>
            <w:r w:rsidRPr="00BA103F">
              <w:rPr>
                <w:rFonts w:ascii="BundesSerif Regular" w:hAnsi="BundesSerif Regular"/>
              </w:rPr>
              <w:t>Projektziel</w:t>
            </w:r>
            <w:r w:rsidR="00AB679F" w:rsidRPr="00BA103F">
              <w:rPr>
                <w:rFonts w:ascii="BundesSerif Regular" w:hAnsi="BundesSerif Regular"/>
              </w:rPr>
              <w:t xml:space="preserve"> 2:</w:t>
            </w:r>
            <w:r w:rsidR="00BA103F">
              <w:rPr>
                <w:rFonts w:ascii="BundesSerif Regular" w:hAnsi="BundesSerif Regular"/>
                <w:b/>
              </w:rPr>
              <w:t xml:space="preserve">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AB679F" w:rsidRPr="00BA103F" w:rsidRDefault="009E5B5B" w:rsidP="009F16C7">
            <w:pPr>
              <w:rPr>
                <w:rFonts w:ascii="BundesSerif Regular" w:hAnsi="BundesSerif Regular"/>
              </w:rPr>
            </w:pPr>
            <w:r w:rsidRPr="00BA103F">
              <w:rPr>
                <w:rFonts w:ascii="BundesSerif Regular" w:hAnsi="BundesSerif Regular"/>
              </w:rPr>
              <w:t>Projektziel</w:t>
            </w:r>
            <w:r w:rsidR="00AB679F" w:rsidRPr="00BA103F">
              <w:rPr>
                <w:rFonts w:ascii="BundesSerif Regular" w:hAnsi="BundesSerif Regular"/>
              </w:rPr>
              <w:t xml:space="preserve"> 3: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AB679F" w:rsidRPr="00BA103F" w:rsidRDefault="009E5B5B" w:rsidP="009F16C7">
            <w:pPr>
              <w:rPr>
                <w:rFonts w:ascii="BundesSerif Regular" w:hAnsi="BundesSerif Regular"/>
              </w:rPr>
            </w:pPr>
            <w:r w:rsidRPr="00BA103F">
              <w:rPr>
                <w:rFonts w:ascii="BundesSerif Regular" w:hAnsi="BundesSerif Regular"/>
              </w:rPr>
              <w:t>Projektziel</w:t>
            </w:r>
            <w:r w:rsidR="00AB679F" w:rsidRPr="00BA103F">
              <w:rPr>
                <w:rFonts w:ascii="BundesSerif Regular" w:hAnsi="BundesSerif Regular"/>
              </w:rPr>
              <w:t xml:space="preserve"> 4: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AB679F" w:rsidRPr="00BA103F" w:rsidRDefault="009E5B5B" w:rsidP="009F16C7">
            <w:pPr>
              <w:rPr>
                <w:rFonts w:ascii="BundesSerif Regular" w:hAnsi="BundesSerif Regular"/>
              </w:rPr>
            </w:pPr>
            <w:r w:rsidRPr="00BA103F">
              <w:rPr>
                <w:rFonts w:ascii="BundesSerif Regular" w:hAnsi="BundesSerif Regular"/>
              </w:rPr>
              <w:t>Projektziel</w:t>
            </w:r>
            <w:r w:rsidR="00AB679F" w:rsidRPr="00BA103F">
              <w:rPr>
                <w:rFonts w:ascii="BundesSerif Regular" w:hAnsi="BundesSerif Regular"/>
              </w:rPr>
              <w:t xml:space="preserve"> 5: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8F3B66" w:rsidRPr="00BA103F" w:rsidRDefault="008F3B66" w:rsidP="004E5068">
            <w:pPr>
              <w:rPr>
                <w:rFonts w:ascii="BundesSerif Regular" w:hAnsi="BundesSerif Regular"/>
              </w:rPr>
            </w:pPr>
          </w:p>
        </w:tc>
      </w:tr>
    </w:tbl>
    <w:p w:rsidR="008F3B66" w:rsidRPr="00F26543" w:rsidRDefault="008F3B66" w:rsidP="008F3B66">
      <w:pPr>
        <w:pStyle w:val="Listenabsatz"/>
        <w:rPr>
          <w:rFonts w:ascii="BundesSerif Regular" w:hAnsi="BundesSerif Regular"/>
          <w:szCs w:val="22"/>
        </w:rPr>
      </w:pPr>
    </w:p>
    <w:p w:rsidR="00001FC8" w:rsidRPr="008A2755" w:rsidRDefault="00001FC8" w:rsidP="00235FBC">
      <w:pPr>
        <w:rPr>
          <w:rFonts w:ascii="BundesSerif Regular" w:hAnsi="BundesSerif Regular"/>
          <w:color w:val="FF0000"/>
          <w:szCs w:val="22"/>
        </w:rPr>
      </w:pPr>
    </w:p>
    <w:p w:rsidR="00BA103F" w:rsidRPr="00BA103F" w:rsidRDefault="00BA103F" w:rsidP="00BA103F">
      <w:pPr>
        <w:pStyle w:val="Listenabsatz"/>
        <w:numPr>
          <w:ilvl w:val="0"/>
          <w:numId w:val="1"/>
        </w:numPr>
        <w:rPr>
          <w:rFonts w:ascii="BundesSerif Regular" w:hAnsi="BundesSerif Regular"/>
          <w:b/>
          <w:szCs w:val="22"/>
        </w:rPr>
      </w:pPr>
      <w:r w:rsidRPr="00BA103F">
        <w:rPr>
          <w:rFonts w:ascii="BundesSerif Regular" w:hAnsi="BundesSerif Regular"/>
          <w:b/>
          <w:szCs w:val="22"/>
        </w:rPr>
        <w:t>Maßnahmen und Indikatoren zu den individuellen Projektzielen</w:t>
      </w:r>
    </w:p>
    <w:tbl>
      <w:tblPr>
        <w:tblStyle w:val="Tabellengitternetz"/>
        <w:tblW w:w="9072" w:type="dxa"/>
        <w:tblInd w:w="392" w:type="dxa"/>
        <w:shd w:val="clear" w:color="auto" w:fill="9FCAFF"/>
        <w:tblLayout w:type="fixed"/>
        <w:tblLook w:val="04A0"/>
      </w:tblPr>
      <w:tblGrid>
        <w:gridCol w:w="9072"/>
      </w:tblGrid>
      <w:tr w:rsidR="00BA103F" w:rsidRPr="00BA103F" w:rsidTr="00BA103F">
        <w:tc>
          <w:tcPr>
            <w:tcW w:w="9072" w:type="dxa"/>
            <w:shd w:val="clear" w:color="auto" w:fill="FABF8F" w:themeFill="accent6" w:themeFillTint="99"/>
          </w:tcPr>
          <w:p w:rsidR="00BA103F" w:rsidRPr="00BA103F" w:rsidRDefault="00BA103F" w:rsidP="00BA103F">
            <w:pPr>
              <w:spacing w:line="240" w:lineRule="auto"/>
              <w:rPr>
                <w:rFonts w:ascii="BundesSerif Regular" w:hAnsi="BundesSerif Regular"/>
              </w:rPr>
            </w:pPr>
          </w:p>
          <w:p w:rsidR="00BA103F" w:rsidRPr="00BA103F" w:rsidRDefault="00BA103F" w:rsidP="00BA103F">
            <w:pPr>
              <w:spacing w:line="240" w:lineRule="auto"/>
              <w:rPr>
                <w:rFonts w:ascii="BundesSerif Regular" w:hAnsi="BundesSerif Regular"/>
              </w:rPr>
            </w:pPr>
            <w:r w:rsidRPr="00BA103F">
              <w:rPr>
                <w:rFonts w:ascii="BundesSerif Regular" w:hAnsi="BundesSerif Regular"/>
              </w:rPr>
              <w:t xml:space="preserve">Bitte benennen Sie im folgenden Abschnitt zu jedem Projektziel (Ziffer 9) geplante Maßnahmen und Indikatoren. Skizzieren Sie pro Indikator außerdem kurz, wie Sie diesen erfassen (z.B. Befragung, Beobachtung, Dokumentation): </w:t>
            </w:r>
          </w:p>
          <w:p w:rsidR="00BA103F" w:rsidRPr="00BA103F" w:rsidRDefault="00BA103F" w:rsidP="00BA103F">
            <w:pPr>
              <w:pStyle w:val="Listenabsatz"/>
              <w:spacing w:before="240" w:after="120" w:line="240" w:lineRule="atLeast"/>
              <w:ind w:left="0"/>
              <w:contextualSpacing w:val="0"/>
              <w:jc w:val="both"/>
              <w:rPr>
                <w:rFonts w:ascii="BundesSerif Regular" w:hAnsi="BundesSerif Regular"/>
                <w:i/>
              </w:rPr>
            </w:pPr>
            <w:r w:rsidRPr="00BA103F">
              <w:rPr>
                <w:rFonts w:ascii="BundesSerif Regular" w:hAnsi="BundesSerif Regular"/>
                <w:b/>
                <w:i/>
              </w:rPr>
              <w:t>Definition</w:t>
            </w:r>
            <w:r w:rsidRPr="00BA103F">
              <w:rPr>
                <w:rFonts w:ascii="BundesSerif Regular" w:hAnsi="BundesSerif Regular"/>
                <w:i/>
              </w:rPr>
              <w:t xml:space="preserve">: </w:t>
            </w:r>
            <w:r w:rsidRPr="00BA103F">
              <w:rPr>
                <w:rFonts w:ascii="BundesSerif Regular" w:hAnsi="BundesSerif Regular"/>
                <w:b/>
                <w:i/>
              </w:rPr>
              <w:t>Maßnahmen</w:t>
            </w:r>
            <w:r w:rsidRPr="00BA103F">
              <w:rPr>
                <w:rFonts w:ascii="BundesSerif Regular" w:hAnsi="BundesSerif Regular"/>
                <w:i/>
              </w:rPr>
              <w:t xml:space="preserve"> sind geplante Aktivitäten zur Erreichung der definierten Projektziele.</w:t>
            </w:r>
          </w:p>
          <w:p w:rsidR="002F0DF5" w:rsidRDefault="00BA103F" w:rsidP="00BA103F">
            <w:pPr>
              <w:pStyle w:val="Listenabsatz"/>
              <w:spacing w:before="240" w:after="120" w:line="240" w:lineRule="atLeast"/>
              <w:ind w:left="0"/>
              <w:contextualSpacing w:val="0"/>
              <w:jc w:val="both"/>
              <w:rPr>
                <w:rFonts w:ascii="BundesSerif Regular" w:hAnsi="BundesSerif Regular"/>
                <w:i/>
              </w:rPr>
            </w:pPr>
            <w:r w:rsidRPr="00BA103F">
              <w:rPr>
                <w:rFonts w:ascii="BundesSerif Regular" w:hAnsi="BundesSerif Regular"/>
                <w:i/>
              </w:rPr>
              <w:t xml:space="preserve">Beispiele: Schulungen, Workshops, Veranstaltungen (Informationsveranstaltung, Fachtagung, Diskussionsrunden), Freizeitaktivitäten, entwickelte Materialien (Leitfäden, Flyer, Websites). </w:t>
            </w:r>
          </w:p>
          <w:p w:rsidR="002F0DF5" w:rsidRDefault="002F0DF5" w:rsidP="002F0DF5">
            <w:pPr>
              <w:pStyle w:val="Listenabsatz"/>
              <w:spacing w:before="240" w:after="120" w:line="240" w:lineRule="atLeast"/>
              <w:ind w:left="0"/>
              <w:contextualSpacing w:val="0"/>
              <w:jc w:val="both"/>
              <w:rPr>
                <w:rFonts w:ascii="BundesSerif Regular" w:hAnsi="BundesSerif Regular"/>
                <w:i/>
              </w:rPr>
            </w:pPr>
            <w:r w:rsidRPr="00BA103F">
              <w:rPr>
                <w:rFonts w:ascii="BundesSerif Regular" w:hAnsi="BundesSerif Regular"/>
                <w:b/>
                <w:i/>
              </w:rPr>
              <w:t>Definition</w:t>
            </w:r>
            <w:r w:rsidRPr="00BA103F">
              <w:rPr>
                <w:rFonts w:ascii="BundesSerif Regular" w:hAnsi="BundesSerif Regular"/>
                <w:i/>
              </w:rPr>
              <w:t xml:space="preserve">: </w:t>
            </w:r>
            <w:r w:rsidRPr="00BA103F">
              <w:rPr>
                <w:rFonts w:ascii="BundesSerif Regular" w:hAnsi="BundesSerif Regular"/>
                <w:b/>
                <w:i/>
              </w:rPr>
              <w:t>Indikatoren</w:t>
            </w:r>
            <w:r w:rsidRPr="00BA103F">
              <w:rPr>
                <w:rFonts w:ascii="BundesSerif Regular" w:hAnsi="BundesSerif Regular"/>
                <w:i/>
              </w:rPr>
              <w:t xml:space="preserve"> sind Hilfsmittel zur Überprüfung der Erreichung der definierten Projektziele und die</w:t>
            </w:r>
            <w:r>
              <w:rPr>
                <w:rFonts w:ascii="BundesSerif Regular" w:hAnsi="BundesSerif Regular"/>
                <w:i/>
              </w:rPr>
              <w:t xml:space="preserve">nen damit der Erfolgskontrolle. </w:t>
            </w:r>
            <w:r w:rsidRPr="00BA103F">
              <w:rPr>
                <w:rFonts w:ascii="BundesSerif Regular" w:hAnsi="BundesSerif Regular"/>
                <w:i/>
              </w:rPr>
              <w:t xml:space="preserve">Sie lassen sich in quantitative </w:t>
            </w:r>
            <w:r w:rsidRPr="00BA103F">
              <w:rPr>
                <w:rFonts w:ascii="BundesSerif Regular" w:hAnsi="BundesSerif Regular"/>
                <w:i/>
              </w:rPr>
              <w:lastRenderedPageBreak/>
              <w:t>(zahlenmäßige) und qualitative (inhaltliche) Indikatoren aufteilen.</w:t>
            </w:r>
          </w:p>
          <w:p w:rsidR="002F0DF5" w:rsidRPr="00BA103F" w:rsidRDefault="002F0DF5" w:rsidP="002F0DF5">
            <w:pPr>
              <w:pStyle w:val="Listenabsatz"/>
              <w:spacing w:before="240" w:after="120" w:line="240" w:lineRule="atLeast"/>
              <w:ind w:left="0"/>
              <w:contextualSpacing w:val="0"/>
              <w:jc w:val="both"/>
              <w:rPr>
                <w:rFonts w:ascii="BundesSerif Regular" w:hAnsi="BundesSerif Regular"/>
                <w:i/>
              </w:rPr>
            </w:pPr>
            <w:r w:rsidRPr="00BA103F">
              <w:rPr>
                <w:rFonts w:ascii="BundesSerif Regular" w:hAnsi="BundesSerif Regular"/>
                <w:i/>
              </w:rPr>
              <w:t xml:space="preserve">Beispiele für </w:t>
            </w:r>
            <w:r w:rsidRPr="00BA103F">
              <w:rPr>
                <w:rFonts w:ascii="BundesSerif Regular" w:hAnsi="BundesSerif Regular"/>
                <w:b/>
                <w:i/>
              </w:rPr>
              <w:t>quantitative</w:t>
            </w:r>
            <w:r w:rsidRPr="00BA103F">
              <w:rPr>
                <w:rFonts w:ascii="BundesSerif Regular" w:hAnsi="BundesSerif Regular"/>
                <w:i/>
              </w:rPr>
              <w:t xml:space="preserve"> Indikatoren: Anzahl Begegnungsangebote, Anzahl erreichter Teilnehmender in Veranstaltungen, Anzahl der initiierten Patenschaften, Anzahl der neu gewonnen Ehrenamtlichen</w:t>
            </w:r>
          </w:p>
          <w:p w:rsidR="002F0DF5" w:rsidRPr="00BA103F" w:rsidRDefault="002F0DF5" w:rsidP="002F0DF5">
            <w:pPr>
              <w:pStyle w:val="Listenabsatz"/>
              <w:spacing w:before="240" w:after="120" w:line="240" w:lineRule="atLeast"/>
              <w:ind w:left="0"/>
              <w:contextualSpacing w:val="0"/>
              <w:jc w:val="both"/>
              <w:rPr>
                <w:ins w:id="31" w:author="M356" w:date="2017-03-20T17:31:00Z"/>
                <w:rFonts w:ascii="BundesSerif Regular" w:hAnsi="BundesSerif Regular"/>
                <w:i/>
              </w:rPr>
            </w:pPr>
            <w:r w:rsidRPr="00BA103F">
              <w:rPr>
                <w:rFonts w:ascii="BundesSerif Regular" w:hAnsi="BundesSerif Regular"/>
                <w:i/>
              </w:rPr>
              <w:t xml:space="preserve">Beispiele für </w:t>
            </w:r>
            <w:r w:rsidRPr="00BA103F">
              <w:rPr>
                <w:rFonts w:ascii="BundesSerif Regular" w:hAnsi="BundesSerif Regular"/>
                <w:b/>
                <w:i/>
              </w:rPr>
              <w:t>qualitative</w:t>
            </w:r>
            <w:r w:rsidRPr="00BA103F">
              <w:rPr>
                <w:rFonts w:ascii="BundesSerif Regular" w:hAnsi="BundesSerif Regular"/>
                <w:i/>
              </w:rPr>
              <w:t xml:space="preserve"> Indikatoren: Feedback der Teilnehmenden bzgl. selbsterfahrener Veränderungen, beobachtete Veränderungen der Zielgruppe, beobachtete Veränderungen am Projektstandort</w:t>
            </w:r>
          </w:p>
          <w:p w:rsidR="00BA103F" w:rsidRPr="00BA103F" w:rsidRDefault="002F0DF5" w:rsidP="00BA103F">
            <w:pPr>
              <w:pStyle w:val="Listenabsatz"/>
              <w:spacing w:before="240" w:after="120" w:line="240" w:lineRule="atLeast"/>
              <w:ind w:left="0"/>
              <w:contextualSpacing w:val="0"/>
              <w:jc w:val="both"/>
              <w:rPr>
                <w:rFonts w:ascii="BundesSerif Regular" w:hAnsi="BundesSerif Regular"/>
                <w:i/>
              </w:rPr>
            </w:pPr>
            <w:r w:rsidRPr="00BA103F">
              <w:rPr>
                <w:rFonts w:ascii="BundesSerif Regular" w:hAnsi="BundesSerif Regular"/>
                <w:i/>
              </w:rPr>
              <w:t>Sollte der vorgesehene Platz nicht ausreichen, verwenden Sie bitte ein Beiblatt nach gleichem Muster!</w:t>
            </w:r>
          </w:p>
        </w:tc>
      </w:tr>
    </w:tbl>
    <w:p w:rsidR="002F0DF5" w:rsidRPr="002F0DF5" w:rsidRDefault="002F0DF5" w:rsidP="002F0DF5">
      <w:pPr>
        <w:rPr>
          <w:rFonts w:ascii="BundesSerif Regular" w:hAnsi="BundesSerif Regular"/>
          <w:szCs w:val="22"/>
        </w:rPr>
      </w:pPr>
    </w:p>
    <w:p w:rsidR="002F0DF5" w:rsidRDefault="002F0DF5" w:rsidP="00EA2B4F">
      <w:pPr>
        <w:pStyle w:val="Listenabsatz"/>
        <w:rPr>
          <w:rFonts w:ascii="BundesSerif Regular" w:hAnsi="BundesSerif Regular"/>
          <w:szCs w:val="22"/>
        </w:rPr>
      </w:pPr>
    </w:p>
    <w:tbl>
      <w:tblPr>
        <w:tblStyle w:val="Tabellengitternetz"/>
        <w:tblW w:w="9072" w:type="dxa"/>
        <w:tblInd w:w="392" w:type="dxa"/>
        <w:tblLayout w:type="fixed"/>
        <w:tblLook w:val="04A0"/>
      </w:tblPr>
      <w:tblGrid>
        <w:gridCol w:w="9072"/>
      </w:tblGrid>
      <w:tr w:rsidR="00413024" w:rsidRPr="00BA103F" w:rsidTr="005B3089">
        <w:tc>
          <w:tcPr>
            <w:tcW w:w="9072" w:type="dxa"/>
            <w:tcBorders>
              <w:bottom w:val="single" w:sz="4" w:space="0" w:color="auto"/>
            </w:tcBorders>
            <w:shd w:val="clear" w:color="auto" w:fill="FABF8F" w:themeFill="accent6" w:themeFillTint="99"/>
          </w:tcPr>
          <w:p w:rsidR="00413024" w:rsidRPr="00BA103F" w:rsidRDefault="00D404BA" w:rsidP="005B3089">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 xml:space="preserve">10.1 </w:t>
            </w:r>
            <w:r w:rsidR="00413024" w:rsidRPr="00BA103F">
              <w:rPr>
                <w:rFonts w:ascii="BundesSerif Regular" w:hAnsi="BundesSerif Regular"/>
                <w:b/>
              </w:rPr>
              <w:t>Projektziel</w:t>
            </w:r>
            <w:r w:rsidR="009E5B5B" w:rsidRPr="00BA103F">
              <w:rPr>
                <w:rFonts w:ascii="BundesSerif Regular" w:hAnsi="BundesSerif Regular"/>
                <w:b/>
              </w:rPr>
              <w:t xml:space="preserve"> 1</w:t>
            </w:r>
            <w:r w:rsidR="00413024" w:rsidRPr="00BA103F">
              <w:rPr>
                <w:rFonts w:ascii="BundesSerif Regular" w:hAnsi="BundesSerif Regular"/>
                <w:b/>
              </w:rPr>
              <w:t>:*</w:t>
            </w:r>
            <w:r w:rsidR="00413024" w:rsidRPr="00BA103F">
              <w:rPr>
                <w:rFonts w:ascii="BundesSerif Regular" w:hAnsi="BundesSerif Regular"/>
              </w:rPr>
              <w:t xml:space="preserve"> </w:t>
            </w:r>
            <w:r w:rsidR="002C26C0" w:rsidRPr="00BA103F">
              <w:rPr>
                <w:rFonts w:ascii="BundesSerif Regular" w:hAnsi="BundesSerif Regular"/>
              </w:rPr>
              <w:fldChar w:fldCharType="begin">
                <w:ffData>
                  <w:name w:val="Text59"/>
                  <w:enabled/>
                  <w:calcOnExit w:val="0"/>
                  <w:textInput/>
                </w:ffData>
              </w:fldChar>
            </w:r>
            <w:r w:rsidR="00413024"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413024" w:rsidRPr="00BA103F">
              <w:rPr>
                <w:rFonts w:ascii="BundesSerif Regular" w:hAnsi="BundesSerif Regular"/>
                <w:noProof/>
              </w:rPr>
              <w:t> </w:t>
            </w:r>
            <w:r w:rsidR="00413024" w:rsidRPr="00BA103F">
              <w:rPr>
                <w:rFonts w:ascii="BundesSerif Regular" w:hAnsi="BundesSerif Regular"/>
                <w:noProof/>
              </w:rPr>
              <w:t> </w:t>
            </w:r>
            <w:r w:rsidR="00413024" w:rsidRPr="00BA103F">
              <w:rPr>
                <w:rFonts w:ascii="BundesSerif Regular" w:hAnsi="BundesSerif Regular"/>
                <w:noProof/>
              </w:rPr>
              <w:t> </w:t>
            </w:r>
            <w:r w:rsidR="00413024" w:rsidRPr="00BA103F">
              <w:rPr>
                <w:rFonts w:ascii="BundesSerif Regular" w:hAnsi="BundesSerif Regular"/>
                <w:noProof/>
              </w:rPr>
              <w:t> </w:t>
            </w:r>
            <w:r w:rsidR="00413024" w:rsidRPr="00BA103F">
              <w:rPr>
                <w:rFonts w:ascii="BundesSerif Regular" w:hAnsi="BundesSerif Regular"/>
                <w:noProof/>
              </w:rPr>
              <w:t> </w:t>
            </w:r>
            <w:r w:rsidR="002C26C0" w:rsidRPr="00BA103F">
              <w:rPr>
                <w:rFonts w:ascii="BundesSerif Regular" w:hAnsi="BundesSerif Regular"/>
              </w:rPr>
              <w:fldChar w:fldCharType="end"/>
            </w:r>
          </w:p>
          <w:p w:rsidR="00413024" w:rsidRPr="00BA103F" w:rsidRDefault="00413024" w:rsidP="009E5B5B">
            <w:pPr>
              <w:spacing w:line="240" w:lineRule="auto"/>
              <w:ind w:left="-1"/>
              <w:rPr>
                <w:rFonts w:ascii="BundesSerif Regular" w:hAnsi="BundesSerif Regular"/>
              </w:rPr>
            </w:pPr>
            <w:r w:rsidRPr="00BA103F">
              <w:rPr>
                <w:rFonts w:ascii="BundesSerif Regular" w:hAnsi="BundesSerif Regular"/>
                <w:i/>
              </w:rPr>
              <w:t>*</w:t>
            </w:r>
            <w:r w:rsidR="008E018A" w:rsidRPr="00BA103F">
              <w:rPr>
                <w:rFonts w:ascii="BundesSerif Regular" w:hAnsi="BundesSerif Regular"/>
                <w:b/>
                <w:i/>
              </w:rPr>
              <w:t xml:space="preserve"> bitte </w:t>
            </w:r>
            <w:r w:rsidR="009E5B5B" w:rsidRPr="00BA103F">
              <w:rPr>
                <w:rFonts w:ascii="BundesSerif Regular" w:hAnsi="BundesSerif Regular"/>
                <w:b/>
                <w:i/>
              </w:rPr>
              <w:t>Projektziel</w:t>
            </w:r>
            <w:r w:rsidRPr="00BA103F">
              <w:rPr>
                <w:rFonts w:ascii="BundesSerif Regular" w:hAnsi="BundesSerif Regular"/>
                <w:b/>
                <w:i/>
              </w:rPr>
              <w:t xml:space="preserve"> </w:t>
            </w:r>
            <w:r w:rsidR="003E63BC" w:rsidRPr="00BA103F">
              <w:rPr>
                <w:rFonts w:ascii="BundesSerif Regular" w:hAnsi="BundesSerif Regular"/>
                <w:b/>
                <w:i/>
              </w:rPr>
              <w:t>1 aus Ziffer 9 übertragen</w:t>
            </w:r>
            <w:r w:rsidRPr="00BA103F">
              <w:rPr>
                <w:rFonts w:ascii="BundesSerif Regular" w:hAnsi="BundesSerif Regular"/>
                <w:b/>
                <w:i/>
              </w:rPr>
              <w:t>!</w:t>
            </w:r>
          </w:p>
        </w:tc>
      </w:tr>
      <w:tr w:rsidR="00413024" w:rsidRPr="00BA103F" w:rsidTr="004E5068">
        <w:tc>
          <w:tcPr>
            <w:tcW w:w="9072" w:type="dxa"/>
            <w:shd w:val="clear" w:color="auto" w:fill="auto"/>
          </w:tcPr>
          <w:p w:rsidR="009E5B5B" w:rsidRPr="00BA103F" w:rsidRDefault="0074398C" w:rsidP="009E5B5B">
            <w:pPr>
              <w:spacing w:line="240" w:lineRule="auto"/>
              <w:rPr>
                <w:rFonts w:ascii="BundesSerif Regular" w:hAnsi="BundesSerif Regular"/>
              </w:rPr>
            </w:pPr>
            <w:r w:rsidRPr="00BA103F">
              <w:rPr>
                <w:rFonts w:ascii="BundesSerif Regular" w:hAnsi="BundesSerif Regular"/>
              </w:rPr>
              <w:t xml:space="preserve">Benennen Sie </w:t>
            </w:r>
            <w:r w:rsidR="009E5B5B" w:rsidRPr="00BA103F">
              <w:rPr>
                <w:rFonts w:ascii="BundesSerif Regular" w:hAnsi="BundesSerif Regular"/>
                <w:b/>
              </w:rPr>
              <w:t>Maßnahmen</w:t>
            </w:r>
            <w:r w:rsidRPr="00BA103F">
              <w:rPr>
                <w:rFonts w:ascii="BundesSerif Regular" w:hAnsi="BundesSerif Regular"/>
              </w:rPr>
              <w:t xml:space="preserve">, die Sie </w:t>
            </w:r>
            <w:r w:rsidR="009E5B5B" w:rsidRPr="00BA103F">
              <w:rPr>
                <w:rFonts w:ascii="BundesSerif Regular" w:hAnsi="BundesSerif Regular"/>
              </w:rPr>
              <w:t>zur Erreichung des Projektziels 1</w:t>
            </w:r>
            <w:r w:rsidRPr="00BA103F">
              <w:rPr>
                <w:rFonts w:ascii="BundesSerif Regular" w:hAnsi="BundesSerif Regular"/>
              </w:rPr>
              <w:t xml:space="preserve"> umsetzen werden</w:t>
            </w:r>
            <w:r w:rsidR="009E5B5B" w:rsidRPr="00BA103F">
              <w:rPr>
                <w:rFonts w:ascii="BundesSerif Regular" w:hAnsi="BundesSerif Regular"/>
              </w:rPr>
              <w:t xml:space="preserve">: </w:t>
            </w:r>
          </w:p>
          <w:p w:rsidR="00DD04F0" w:rsidRPr="00BA103F" w:rsidRDefault="00DD04F0" w:rsidP="009E5B5B">
            <w:pPr>
              <w:spacing w:line="240" w:lineRule="auto"/>
              <w:rPr>
                <w:rFonts w:ascii="BundesSerif Regular" w:hAnsi="BundesSerif Regular"/>
              </w:rPr>
            </w:pPr>
          </w:p>
          <w:p w:rsidR="00DD04F0" w:rsidRPr="00BA103F" w:rsidRDefault="003E63BC" w:rsidP="000C3AF9">
            <w:pPr>
              <w:spacing w:line="240" w:lineRule="auto"/>
              <w:rPr>
                <w:rFonts w:ascii="BundesSerif Regular" w:hAnsi="BundesSerif Regular"/>
              </w:rPr>
            </w:pPr>
            <w:r w:rsidRPr="00BA103F">
              <w:rPr>
                <w:rFonts w:ascii="BundesSerif Regular" w:hAnsi="BundesSerif Regular"/>
              </w:rPr>
              <w:t>Maßnahme</w:t>
            </w:r>
            <w:r w:rsidR="009E5B5B" w:rsidRPr="00BA103F">
              <w:rPr>
                <w:rFonts w:ascii="BundesSerif Regular" w:hAnsi="BundesSerif Regular"/>
              </w:rPr>
              <w:t xml:space="preserve"> 1</w:t>
            </w:r>
            <w:r w:rsidR="00726B4A" w:rsidRPr="00BA103F">
              <w:rPr>
                <w:rFonts w:ascii="BundesSerif Regular" w:hAnsi="BundesSerif Regular"/>
              </w:rPr>
              <w:t>.1</w:t>
            </w:r>
            <w:r w:rsidR="009E5B5B" w:rsidRPr="00BA103F">
              <w:rPr>
                <w:rFonts w:ascii="BundesSerif Regular" w:hAnsi="BundesSerif Regular"/>
              </w:rPr>
              <w:t xml:space="preserve"> </w:t>
            </w:r>
            <w:r w:rsidRPr="00BA103F">
              <w:rPr>
                <w:rFonts w:ascii="BundesSerif Regular" w:hAnsi="BundesSerif Regular"/>
              </w:rPr>
              <w:t>:</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DD04F0" w:rsidRPr="00BA103F" w:rsidRDefault="00726B4A" w:rsidP="000C3AF9">
            <w:pPr>
              <w:spacing w:line="240" w:lineRule="auto"/>
              <w:rPr>
                <w:rFonts w:ascii="BundesSerif Regular" w:hAnsi="BundesSerif Regular"/>
              </w:rPr>
            </w:pPr>
            <w:r w:rsidRPr="00BA103F">
              <w:rPr>
                <w:rFonts w:ascii="BundesSerif Regular" w:hAnsi="BundesSerif Regular"/>
              </w:rPr>
              <w:t>Maßnahme 1.2</w:t>
            </w:r>
            <w:r w:rsidR="009E5B5B" w:rsidRPr="00BA103F">
              <w:rPr>
                <w:rFonts w:ascii="BundesSerif Regular" w:hAnsi="BundesSerif Regular"/>
              </w:rPr>
              <w:t xml:space="preserve">: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413024" w:rsidRPr="00BA103F" w:rsidRDefault="00726B4A" w:rsidP="000C3AF9">
            <w:pPr>
              <w:spacing w:line="240" w:lineRule="auto"/>
              <w:rPr>
                <w:rFonts w:ascii="BundesSerif Regular" w:hAnsi="BundesSerif Regular"/>
              </w:rPr>
            </w:pPr>
            <w:r w:rsidRPr="00BA103F">
              <w:rPr>
                <w:rFonts w:ascii="BundesSerif Regular" w:hAnsi="BundesSerif Regular"/>
              </w:rPr>
              <w:t>Maßnahme 1.3</w:t>
            </w:r>
            <w:r w:rsidR="009E5B5B" w:rsidRPr="00BA103F">
              <w:rPr>
                <w:rFonts w:ascii="BundesSerif Regular" w:hAnsi="BundesSerif Regular"/>
              </w:rPr>
              <w:t xml:space="preserve">: </w:t>
            </w:r>
            <w:r w:rsidR="002C26C0" w:rsidRPr="00BA103F">
              <w:rPr>
                <w:rFonts w:ascii="BundesSerif Regular" w:hAnsi="BundesSerif Regular"/>
                <w:b/>
              </w:rPr>
              <w:fldChar w:fldCharType="begin">
                <w:ffData>
                  <w:name w:val="Text26"/>
                  <w:enabled/>
                  <w:calcOnExit w:val="0"/>
                  <w:textInput/>
                </w:ffData>
              </w:fldChar>
            </w:r>
            <w:r w:rsidR="0074398C"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b/>
              </w:rPr>
              <w:fldChar w:fldCharType="end"/>
            </w:r>
          </w:p>
          <w:p w:rsidR="0060225F" w:rsidRPr="00BA103F" w:rsidRDefault="0060225F" w:rsidP="0060225F">
            <w:pPr>
              <w:pStyle w:val="Listenabsatz"/>
              <w:spacing w:line="240" w:lineRule="auto"/>
              <w:rPr>
                <w:rFonts w:ascii="BundesSerif Regular" w:hAnsi="BundesSerif Regular"/>
              </w:rPr>
            </w:pPr>
          </w:p>
        </w:tc>
      </w:tr>
      <w:tr w:rsidR="00413024" w:rsidRPr="00BA103F" w:rsidTr="004E5068">
        <w:tc>
          <w:tcPr>
            <w:tcW w:w="9072" w:type="dxa"/>
            <w:shd w:val="clear" w:color="auto" w:fill="auto"/>
          </w:tcPr>
          <w:p w:rsidR="00DD04F0" w:rsidRPr="00BA103F" w:rsidRDefault="0074398C" w:rsidP="003E63BC">
            <w:pPr>
              <w:spacing w:line="240" w:lineRule="auto"/>
              <w:rPr>
                <w:rFonts w:ascii="BundesSerif Regular" w:hAnsi="BundesSerif Regular"/>
              </w:rPr>
            </w:pPr>
            <w:r w:rsidRPr="00BA103F">
              <w:rPr>
                <w:rFonts w:ascii="BundesSerif Regular" w:hAnsi="BundesSerif Regular"/>
              </w:rPr>
              <w:t xml:space="preserve">Benennen Sie </w:t>
            </w:r>
            <w:r w:rsidR="00413024" w:rsidRPr="00BA103F">
              <w:rPr>
                <w:rFonts w:ascii="BundesSerif Regular" w:hAnsi="BundesSerif Regular"/>
                <w:b/>
              </w:rPr>
              <w:t>Indikatoren</w:t>
            </w:r>
            <w:r w:rsidRPr="00BA103F">
              <w:rPr>
                <w:rFonts w:ascii="BundesSerif Regular" w:hAnsi="BundesSerif Regular"/>
              </w:rPr>
              <w:t>, mit denen Sie überprüfen werden</w:t>
            </w:r>
            <w:r w:rsidR="009E5B5B" w:rsidRPr="00BA103F">
              <w:rPr>
                <w:rFonts w:ascii="BundesSerif Regular" w:hAnsi="BundesSerif Regular"/>
              </w:rPr>
              <w:t>, ob das geplante Projektziel 1 erreicht wurde (</w:t>
            </w:r>
            <w:r w:rsidR="00413024" w:rsidRPr="00BA103F">
              <w:rPr>
                <w:rFonts w:ascii="BundesSerif Regular" w:hAnsi="BundesSerif Regular"/>
              </w:rPr>
              <w:t>Erfolgskontrolle</w:t>
            </w:r>
            <w:r w:rsidR="009E5B5B" w:rsidRPr="00BA103F">
              <w:rPr>
                <w:rFonts w:ascii="BundesSerif Regular" w:hAnsi="BundesSerif Regular"/>
              </w:rPr>
              <w:t>)</w:t>
            </w:r>
            <w:r w:rsidR="00DD04F0" w:rsidRPr="00BA103F">
              <w:rPr>
                <w:rFonts w:ascii="BundesSerif Regular" w:hAnsi="BundesSerif Regular"/>
              </w:rPr>
              <w:t xml:space="preserve">. </w:t>
            </w:r>
          </w:p>
          <w:p w:rsidR="00DD04F0" w:rsidRPr="00BA103F" w:rsidRDefault="00DD04F0" w:rsidP="003E63BC">
            <w:pPr>
              <w:spacing w:line="240" w:lineRule="auto"/>
              <w:rPr>
                <w:rFonts w:ascii="BundesSerif Regular" w:hAnsi="BundesSerif Regular"/>
              </w:rPr>
            </w:pPr>
          </w:p>
          <w:p w:rsidR="0074398C" w:rsidRPr="00BA103F" w:rsidRDefault="00F43EAA"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0074398C"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74398C" w:rsidRPr="00BA103F">
              <w:rPr>
                <w:noProof/>
              </w:rPr>
              <w:t> </w:t>
            </w:r>
            <w:r w:rsidR="0074398C" w:rsidRPr="00BA103F">
              <w:rPr>
                <w:noProof/>
              </w:rPr>
              <w:t> </w:t>
            </w:r>
            <w:r w:rsidR="0074398C" w:rsidRPr="00BA103F">
              <w:rPr>
                <w:noProof/>
              </w:rPr>
              <w:t> </w:t>
            </w:r>
            <w:r w:rsidR="0074398C" w:rsidRPr="00BA103F">
              <w:rPr>
                <w:noProof/>
              </w:rPr>
              <w:t> </w:t>
            </w:r>
            <w:r w:rsidR="0074398C" w:rsidRPr="00BA103F">
              <w:rPr>
                <w:noProof/>
              </w:rPr>
              <w:t> </w:t>
            </w:r>
            <w:r w:rsidR="002C26C0" w:rsidRPr="00BA103F">
              <w:rPr>
                <w:rFonts w:ascii="BundesSerif Regular" w:hAnsi="BundesSerif Regular"/>
              </w:rPr>
              <w:fldChar w:fldCharType="end"/>
            </w:r>
          </w:p>
          <w:p w:rsidR="00F43EAA" w:rsidRPr="00BA103F" w:rsidRDefault="00F43EAA"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F43EAA" w:rsidRPr="00BA103F" w:rsidRDefault="00F43EAA"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9E5B5B" w:rsidRPr="00BA103F" w:rsidRDefault="009E5B5B" w:rsidP="00815F36">
            <w:pPr>
              <w:spacing w:line="240" w:lineRule="auto"/>
              <w:rPr>
                <w:rFonts w:ascii="BundesSerif Regular" w:hAnsi="BundesSerif Regular"/>
              </w:rPr>
            </w:pPr>
          </w:p>
        </w:tc>
      </w:tr>
    </w:tbl>
    <w:p w:rsidR="00C04ABB" w:rsidRPr="00C918A5" w:rsidRDefault="00C04ABB" w:rsidP="00C918A5">
      <w:pPr>
        <w:rPr>
          <w:rFonts w:ascii="BundesSerif Regular" w:hAnsi="BundesSerif Regular"/>
          <w:szCs w:val="22"/>
        </w:rPr>
      </w:pPr>
    </w:p>
    <w:tbl>
      <w:tblPr>
        <w:tblStyle w:val="Tabellengitternetz"/>
        <w:tblW w:w="9072" w:type="dxa"/>
        <w:tblInd w:w="392" w:type="dxa"/>
        <w:tblLayout w:type="fixed"/>
        <w:tblLook w:val="04A0"/>
      </w:tblPr>
      <w:tblGrid>
        <w:gridCol w:w="9072"/>
      </w:tblGrid>
      <w:tr w:rsidR="00C04ABB" w:rsidRPr="00BA103F" w:rsidTr="005D03C1">
        <w:tc>
          <w:tcPr>
            <w:tcW w:w="9072" w:type="dxa"/>
            <w:tcBorders>
              <w:bottom w:val="single" w:sz="4" w:space="0" w:color="auto"/>
            </w:tcBorders>
            <w:shd w:val="clear" w:color="auto" w:fill="FABF8F" w:themeFill="accent6" w:themeFillTint="99"/>
          </w:tcPr>
          <w:p w:rsidR="00C04ABB" w:rsidRPr="00BA103F" w:rsidRDefault="00C04ABB" w:rsidP="005D03C1">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10.2 Projektziel 2:*</w:t>
            </w:r>
            <w:r w:rsidRPr="00BA103F">
              <w:rPr>
                <w:rFonts w:ascii="BundesSerif Regular" w:hAnsi="BundesSerif Regular"/>
              </w:rPr>
              <w:t xml:space="preserve"> </w:t>
            </w:r>
            <w:r w:rsidR="002C26C0" w:rsidRPr="00BA103F">
              <w:rPr>
                <w:rFonts w:ascii="BundesSerif Regular" w:hAnsi="BundesSerif Regular"/>
              </w:rPr>
              <w:fldChar w:fldCharType="begin">
                <w:ffData>
                  <w:name w:val="Text59"/>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002C26C0" w:rsidRPr="00BA103F">
              <w:rPr>
                <w:rFonts w:ascii="BundesSerif Regular" w:hAnsi="BundesSerif Regular"/>
              </w:rPr>
              <w:fldChar w:fldCharType="end"/>
            </w:r>
          </w:p>
          <w:p w:rsidR="00C04ABB" w:rsidRPr="00BA103F" w:rsidRDefault="00C04ABB" w:rsidP="005D03C1">
            <w:pPr>
              <w:spacing w:line="240" w:lineRule="auto"/>
              <w:ind w:left="-1"/>
              <w:rPr>
                <w:rFonts w:ascii="BundesSerif Regular" w:hAnsi="BundesSerif Regular"/>
              </w:rPr>
            </w:pPr>
            <w:r w:rsidRPr="00BA103F">
              <w:rPr>
                <w:rFonts w:ascii="BundesSerif Regular" w:hAnsi="BundesSerif Regular"/>
                <w:i/>
              </w:rPr>
              <w:t>*</w:t>
            </w:r>
            <w:r w:rsidRPr="00BA103F">
              <w:rPr>
                <w:rFonts w:ascii="BundesSerif Regular" w:hAnsi="BundesSerif Regular"/>
                <w:b/>
                <w:i/>
              </w:rPr>
              <w:t xml:space="preserve"> bitte Projektziel 2 aus Ziffer 9 übertragen!</w:t>
            </w:r>
          </w:p>
        </w:tc>
      </w:tr>
      <w:tr w:rsidR="00C04ABB"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 xml:space="preserve">Benennen Sie </w:t>
            </w:r>
            <w:r w:rsidRPr="00BA103F">
              <w:rPr>
                <w:rFonts w:ascii="BundesSerif Regular" w:hAnsi="BundesSerif Regular"/>
                <w:b/>
              </w:rPr>
              <w:t>Maßnahmen</w:t>
            </w:r>
            <w:r w:rsidRPr="00BA103F">
              <w:rPr>
                <w:rFonts w:ascii="BundesSerif Regular" w:hAnsi="BundesSerif Regular"/>
              </w:rPr>
              <w:t xml:space="preserve">, die Sie zur Erreichung des Projektziels 2 umsetzen werden: </w:t>
            </w:r>
          </w:p>
          <w:p w:rsidR="00C04ABB" w:rsidRPr="00BA103F" w:rsidRDefault="00C04ABB" w:rsidP="005D03C1">
            <w:pPr>
              <w:spacing w:line="240" w:lineRule="auto"/>
              <w:rPr>
                <w:rFonts w:ascii="BundesSerif Regular" w:hAnsi="BundesSerif Regular"/>
              </w:rPr>
            </w:pP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Maßnahme 2.1 :</w:t>
            </w:r>
            <w:r w:rsidR="002C26C0" w:rsidRPr="00BA103F">
              <w:rPr>
                <w:rFonts w:ascii="BundesSerif Regular" w:hAnsi="BundesSerif Regular"/>
              </w:rPr>
              <w:fldChar w:fldCharType="begin">
                <w:ffData>
                  <w:name w:val=""/>
                  <w:enabled/>
                  <w:calcOnExit w:val="0"/>
                  <w:textInput/>
                </w:ffData>
              </w:fldChar>
            </w:r>
            <w:r w:rsidR="00B26EA3"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B26EA3" w:rsidRPr="00BA103F">
              <w:rPr>
                <w:noProof/>
              </w:rPr>
              <w:t> </w:t>
            </w:r>
            <w:r w:rsidR="00B26EA3" w:rsidRPr="00BA103F">
              <w:rPr>
                <w:noProof/>
              </w:rPr>
              <w:t> </w:t>
            </w:r>
            <w:r w:rsidR="00B26EA3" w:rsidRPr="00BA103F">
              <w:rPr>
                <w:noProof/>
              </w:rPr>
              <w:t> </w:t>
            </w:r>
            <w:r w:rsidR="00B26EA3" w:rsidRPr="00BA103F">
              <w:rPr>
                <w:noProof/>
              </w:rPr>
              <w:t> </w:t>
            </w:r>
            <w:r w:rsidR="00B26EA3" w:rsidRPr="00BA103F">
              <w:rPr>
                <w:noProof/>
              </w:rPr>
              <w:t> </w:t>
            </w:r>
            <w:r w:rsidR="002C26C0" w:rsidRPr="00BA103F">
              <w:rPr>
                <w:rFonts w:ascii="BundesSerif Regular" w:hAnsi="BundesSerif Regular"/>
              </w:rPr>
              <w:fldChar w:fldCharType="end"/>
            </w: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2.2: </w:t>
            </w:r>
            <w:r w:rsidR="002C26C0" w:rsidRPr="00BA103F">
              <w:rPr>
                <w:rFonts w:ascii="BundesSerif Regular" w:hAnsi="BundesSerif Regular"/>
              </w:rPr>
              <w:fldChar w:fldCharType="begin">
                <w:ffData>
                  <w:name w:val=""/>
                  <w:enabled/>
                  <w:calcOnExit w:val="0"/>
                  <w:textInput/>
                </w:ffData>
              </w:fldChar>
            </w:r>
            <w:r w:rsidR="00B26EA3"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B26EA3" w:rsidRPr="00BA103F">
              <w:rPr>
                <w:noProof/>
              </w:rPr>
              <w:t> </w:t>
            </w:r>
            <w:r w:rsidR="00B26EA3" w:rsidRPr="00BA103F">
              <w:rPr>
                <w:noProof/>
              </w:rPr>
              <w:t> </w:t>
            </w:r>
            <w:r w:rsidR="00B26EA3" w:rsidRPr="00BA103F">
              <w:rPr>
                <w:noProof/>
              </w:rPr>
              <w:t> </w:t>
            </w:r>
            <w:r w:rsidR="00B26EA3" w:rsidRPr="00BA103F">
              <w:rPr>
                <w:noProof/>
              </w:rPr>
              <w:t> </w:t>
            </w:r>
            <w:r w:rsidR="00B26EA3" w:rsidRPr="00BA103F">
              <w:rPr>
                <w:noProof/>
              </w:rPr>
              <w:t> </w:t>
            </w:r>
            <w:r w:rsidR="002C26C0" w:rsidRPr="00BA103F">
              <w:rPr>
                <w:rFonts w:ascii="BundesSerif Regular" w:hAnsi="BundesSerif Regular"/>
              </w:rPr>
              <w:fldChar w:fldCharType="end"/>
            </w: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2.3: </w:t>
            </w:r>
            <w:r w:rsidR="002C26C0" w:rsidRPr="00BA103F">
              <w:rPr>
                <w:rFonts w:ascii="BundesSerif Regular" w:hAnsi="BundesSerif Regular"/>
              </w:rPr>
              <w:fldChar w:fldCharType="begin">
                <w:ffData>
                  <w:name w:val=""/>
                  <w:enabled/>
                  <w:calcOnExit w:val="0"/>
                  <w:textInput/>
                </w:ffData>
              </w:fldChar>
            </w:r>
            <w:r w:rsidR="00B26EA3"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B26EA3" w:rsidRPr="00BA103F">
              <w:rPr>
                <w:noProof/>
              </w:rPr>
              <w:t> </w:t>
            </w:r>
            <w:r w:rsidR="00B26EA3" w:rsidRPr="00BA103F">
              <w:rPr>
                <w:noProof/>
              </w:rPr>
              <w:t> </w:t>
            </w:r>
            <w:r w:rsidR="00B26EA3" w:rsidRPr="00BA103F">
              <w:rPr>
                <w:noProof/>
              </w:rPr>
              <w:t> </w:t>
            </w:r>
            <w:r w:rsidR="00B26EA3" w:rsidRPr="00BA103F">
              <w:rPr>
                <w:noProof/>
              </w:rPr>
              <w:t> </w:t>
            </w:r>
            <w:r w:rsidR="00B26EA3" w:rsidRPr="00BA103F">
              <w:rPr>
                <w:noProof/>
              </w:rPr>
              <w:t> </w:t>
            </w:r>
            <w:r w:rsidR="002C26C0" w:rsidRPr="00BA103F">
              <w:rPr>
                <w:rFonts w:ascii="BundesSerif Regular" w:hAnsi="BundesSerif Regular"/>
              </w:rPr>
              <w:fldChar w:fldCharType="end"/>
            </w:r>
          </w:p>
          <w:p w:rsidR="0060225F" w:rsidRPr="00BA103F" w:rsidRDefault="0060225F" w:rsidP="0060225F">
            <w:pPr>
              <w:pStyle w:val="Listenabsatz"/>
              <w:spacing w:line="240" w:lineRule="auto"/>
              <w:rPr>
                <w:rFonts w:ascii="BundesSerif Regular" w:hAnsi="BundesSerif Regular"/>
              </w:rPr>
            </w:pPr>
          </w:p>
        </w:tc>
      </w:tr>
      <w:tr w:rsidR="00C04ABB"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 xml:space="preserve">Benennen Sie </w:t>
            </w:r>
            <w:r w:rsidRPr="00BA103F">
              <w:rPr>
                <w:rFonts w:ascii="BundesSerif Regular" w:hAnsi="BundesSerif Regular"/>
                <w:b/>
              </w:rPr>
              <w:t>Indikatoren</w:t>
            </w:r>
            <w:r w:rsidRPr="00BA103F">
              <w:rPr>
                <w:rFonts w:ascii="BundesSerif Regular" w:hAnsi="BundesSerif Regular"/>
              </w:rPr>
              <w:t xml:space="preserve">, mit denen Sie überprüfen werden, ob das geplante Projektziel 2 erreicht wurde (Erfolgskontrolle). </w:t>
            </w:r>
          </w:p>
          <w:p w:rsidR="00C04ABB" w:rsidRPr="00BA103F" w:rsidRDefault="00C04ABB" w:rsidP="005D03C1">
            <w:pPr>
              <w:spacing w:line="240" w:lineRule="auto"/>
              <w:rPr>
                <w:rFonts w:ascii="BundesSerif Regular" w:hAnsi="BundesSerif Regular"/>
              </w:rPr>
            </w:pP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04ABB" w:rsidRPr="00BA103F" w:rsidRDefault="00C04ABB" w:rsidP="005D03C1">
            <w:pPr>
              <w:spacing w:line="240" w:lineRule="auto"/>
              <w:rPr>
                <w:rFonts w:ascii="BundesSerif Regular" w:hAnsi="BundesSerif Regular"/>
              </w:rPr>
            </w:pPr>
          </w:p>
        </w:tc>
      </w:tr>
    </w:tbl>
    <w:p w:rsidR="00C04ABB" w:rsidRDefault="00C04ABB" w:rsidP="00EA2B4F">
      <w:pPr>
        <w:pStyle w:val="Listenabsatz"/>
        <w:rPr>
          <w:rFonts w:ascii="BundesSerif Regular" w:hAnsi="BundesSerif Regular"/>
          <w:szCs w:val="22"/>
        </w:rPr>
      </w:pPr>
    </w:p>
    <w:tbl>
      <w:tblPr>
        <w:tblStyle w:val="Tabellengitternetz"/>
        <w:tblW w:w="9072" w:type="dxa"/>
        <w:tblInd w:w="392" w:type="dxa"/>
        <w:tblLayout w:type="fixed"/>
        <w:tblLook w:val="04A0"/>
      </w:tblPr>
      <w:tblGrid>
        <w:gridCol w:w="9072"/>
      </w:tblGrid>
      <w:tr w:rsidR="00C04ABB" w:rsidRPr="00BA103F" w:rsidTr="005D03C1">
        <w:tc>
          <w:tcPr>
            <w:tcW w:w="9072" w:type="dxa"/>
            <w:tcBorders>
              <w:bottom w:val="single" w:sz="4" w:space="0" w:color="auto"/>
            </w:tcBorders>
            <w:shd w:val="clear" w:color="auto" w:fill="FABF8F" w:themeFill="accent6" w:themeFillTint="99"/>
          </w:tcPr>
          <w:p w:rsidR="00C04ABB" w:rsidRPr="00BA103F" w:rsidRDefault="00C04ABB" w:rsidP="005D03C1">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10.3 Projektziel 3:*</w:t>
            </w:r>
            <w:r w:rsidRPr="00BA103F">
              <w:rPr>
                <w:rFonts w:ascii="BundesSerif Regular" w:hAnsi="BundesSerif Regular"/>
              </w:rPr>
              <w:t xml:space="preserve"> </w:t>
            </w:r>
            <w:r w:rsidR="002C26C0" w:rsidRPr="00BA103F">
              <w:rPr>
                <w:rFonts w:ascii="BundesSerif Regular" w:hAnsi="BundesSerif Regular"/>
              </w:rPr>
              <w:fldChar w:fldCharType="begin">
                <w:ffData>
                  <w:name w:val="Text59"/>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002C26C0" w:rsidRPr="00BA103F">
              <w:rPr>
                <w:rFonts w:ascii="BundesSerif Regular" w:hAnsi="BundesSerif Regular"/>
              </w:rPr>
              <w:fldChar w:fldCharType="end"/>
            </w:r>
          </w:p>
          <w:p w:rsidR="00C04ABB" w:rsidRPr="00BA103F" w:rsidRDefault="00C04ABB" w:rsidP="005D03C1">
            <w:pPr>
              <w:spacing w:line="240" w:lineRule="auto"/>
              <w:ind w:left="-1"/>
              <w:rPr>
                <w:rFonts w:ascii="BundesSerif Regular" w:hAnsi="BundesSerif Regular"/>
              </w:rPr>
            </w:pPr>
            <w:r w:rsidRPr="00BA103F">
              <w:rPr>
                <w:rFonts w:ascii="BundesSerif Regular" w:hAnsi="BundesSerif Regular"/>
                <w:i/>
              </w:rPr>
              <w:t>*</w:t>
            </w:r>
            <w:r w:rsidRPr="00BA103F">
              <w:rPr>
                <w:rFonts w:ascii="BundesSerif Regular" w:hAnsi="BundesSerif Regular"/>
                <w:b/>
                <w:i/>
              </w:rPr>
              <w:t xml:space="preserve"> bitte Projektziel 3 aus Ziffer 9 übertragen!</w:t>
            </w:r>
          </w:p>
        </w:tc>
      </w:tr>
      <w:tr w:rsidR="00C04ABB"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lastRenderedPageBreak/>
              <w:t>Benennen Sie bis zu drei</w:t>
            </w:r>
            <w:r w:rsidRPr="00BA103F">
              <w:rPr>
                <w:rFonts w:ascii="BundesSerif Regular" w:hAnsi="BundesSerif Regular"/>
                <w:b/>
              </w:rPr>
              <w:t xml:space="preserve"> Maßnahmen</w:t>
            </w:r>
            <w:r w:rsidRPr="00BA103F">
              <w:rPr>
                <w:rFonts w:ascii="BundesSerif Regular" w:hAnsi="BundesSerif Regular"/>
              </w:rPr>
              <w:t xml:space="preserve">, die Sie zur Erreichung des Projektziels 3 umsetzen werden: </w:t>
            </w:r>
          </w:p>
          <w:p w:rsidR="00C04ABB" w:rsidRPr="00BA103F" w:rsidRDefault="00C04ABB" w:rsidP="005D03C1">
            <w:pPr>
              <w:spacing w:line="240" w:lineRule="auto"/>
              <w:rPr>
                <w:rFonts w:ascii="BundesSerif Regular" w:hAnsi="BundesSerif Regular"/>
              </w:rPr>
            </w:pP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3.1 :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3.2: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3.3: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60225F" w:rsidRPr="00BA103F" w:rsidRDefault="0060225F" w:rsidP="0060225F">
            <w:pPr>
              <w:pStyle w:val="Listenabsatz"/>
              <w:spacing w:line="240" w:lineRule="auto"/>
              <w:rPr>
                <w:rFonts w:ascii="BundesSerif Regular" w:hAnsi="BundesSerif Regular"/>
              </w:rPr>
            </w:pPr>
          </w:p>
        </w:tc>
      </w:tr>
      <w:tr w:rsidR="00C04ABB"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 xml:space="preserve">Benennen Sie </w:t>
            </w:r>
            <w:r w:rsidRPr="00BA103F">
              <w:rPr>
                <w:rFonts w:ascii="BundesSerif Regular" w:hAnsi="BundesSerif Regular"/>
                <w:b/>
              </w:rPr>
              <w:t>Indikatoren</w:t>
            </w:r>
            <w:r w:rsidRPr="00BA103F">
              <w:rPr>
                <w:rFonts w:ascii="BundesSerif Regular" w:hAnsi="BundesSerif Regular"/>
              </w:rPr>
              <w:t xml:space="preserve">, mit denen Sie überprüfen werden, ob das geplante Projektziel 3 erreicht wurde (Erfolgskontrolle). </w:t>
            </w:r>
          </w:p>
          <w:p w:rsidR="00C04ABB" w:rsidRPr="00BA103F" w:rsidRDefault="00C04ABB" w:rsidP="005D03C1">
            <w:pPr>
              <w:spacing w:line="240" w:lineRule="auto"/>
              <w:rPr>
                <w:rFonts w:ascii="BundesSerif Regular" w:hAnsi="BundesSerif Regular"/>
              </w:rPr>
            </w:pP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04ABB" w:rsidRPr="00BA103F" w:rsidRDefault="00C04ABB" w:rsidP="005D03C1">
            <w:pPr>
              <w:spacing w:line="240" w:lineRule="auto"/>
              <w:rPr>
                <w:rFonts w:ascii="BundesSerif Regular" w:hAnsi="BundesSerif Regular"/>
              </w:rPr>
            </w:pPr>
          </w:p>
        </w:tc>
      </w:tr>
    </w:tbl>
    <w:p w:rsidR="00C04ABB" w:rsidRDefault="00C04ABB" w:rsidP="00EA2B4F">
      <w:pPr>
        <w:pStyle w:val="Listenabsatz"/>
        <w:rPr>
          <w:rFonts w:ascii="BundesSerif Regular" w:hAnsi="BundesSerif Regular"/>
          <w:szCs w:val="22"/>
        </w:rPr>
      </w:pPr>
    </w:p>
    <w:tbl>
      <w:tblPr>
        <w:tblStyle w:val="Tabellengitternetz"/>
        <w:tblW w:w="9072" w:type="dxa"/>
        <w:tblInd w:w="392" w:type="dxa"/>
        <w:tblLayout w:type="fixed"/>
        <w:tblLook w:val="04A0"/>
      </w:tblPr>
      <w:tblGrid>
        <w:gridCol w:w="9072"/>
      </w:tblGrid>
      <w:tr w:rsidR="00C04ABB" w:rsidRPr="00BA103F" w:rsidTr="005D03C1">
        <w:tc>
          <w:tcPr>
            <w:tcW w:w="9072" w:type="dxa"/>
            <w:tcBorders>
              <w:bottom w:val="single" w:sz="4" w:space="0" w:color="auto"/>
            </w:tcBorders>
            <w:shd w:val="clear" w:color="auto" w:fill="FABF8F" w:themeFill="accent6" w:themeFillTint="99"/>
          </w:tcPr>
          <w:p w:rsidR="00C04ABB" w:rsidRPr="00BA103F" w:rsidRDefault="00C04ABB" w:rsidP="005D03C1">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10.4 Projektziel 4:*</w:t>
            </w:r>
            <w:r w:rsidRPr="00BA103F">
              <w:rPr>
                <w:rFonts w:ascii="BundesSerif Regular" w:hAnsi="BundesSerif Regular"/>
              </w:rPr>
              <w:t xml:space="preserve"> </w:t>
            </w:r>
            <w:r w:rsidR="002C26C0" w:rsidRPr="00BA103F">
              <w:rPr>
                <w:rFonts w:ascii="BundesSerif Regular" w:hAnsi="BundesSerif Regular"/>
              </w:rPr>
              <w:fldChar w:fldCharType="begin">
                <w:ffData>
                  <w:name w:val="Text59"/>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002C26C0" w:rsidRPr="00BA103F">
              <w:rPr>
                <w:rFonts w:ascii="BundesSerif Regular" w:hAnsi="BundesSerif Regular"/>
              </w:rPr>
              <w:fldChar w:fldCharType="end"/>
            </w:r>
          </w:p>
          <w:p w:rsidR="00C04ABB" w:rsidRPr="00BA103F" w:rsidRDefault="00C04ABB" w:rsidP="005D03C1">
            <w:pPr>
              <w:spacing w:line="240" w:lineRule="auto"/>
              <w:ind w:left="-1"/>
              <w:rPr>
                <w:rFonts w:ascii="BundesSerif Regular" w:hAnsi="BundesSerif Regular"/>
              </w:rPr>
            </w:pPr>
            <w:r w:rsidRPr="00BA103F">
              <w:rPr>
                <w:rFonts w:ascii="BundesSerif Regular" w:hAnsi="BundesSerif Regular"/>
                <w:i/>
              </w:rPr>
              <w:t>*</w:t>
            </w:r>
            <w:r w:rsidRPr="00BA103F">
              <w:rPr>
                <w:rFonts w:ascii="BundesSerif Regular" w:hAnsi="BundesSerif Regular"/>
                <w:b/>
                <w:i/>
              </w:rPr>
              <w:t xml:space="preserve"> bitte Projektziel 4 aus Ziffer 9 übertragen!</w:t>
            </w:r>
          </w:p>
        </w:tc>
      </w:tr>
      <w:tr w:rsidR="00C04ABB"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Benennen Sie bis zu drei</w:t>
            </w:r>
            <w:r w:rsidRPr="00BA103F">
              <w:rPr>
                <w:rFonts w:ascii="BundesSerif Regular" w:hAnsi="BundesSerif Regular"/>
                <w:b/>
              </w:rPr>
              <w:t xml:space="preserve"> Maßnahmen</w:t>
            </w:r>
            <w:r w:rsidRPr="00BA103F">
              <w:rPr>
                <w:rFonts w:ascii="BundesSerif Regular" w:hAnsi="BundesSerif Regular"/>
              </w:rPr>
              <w:t xml:space="preserve">, die Sie zur Erreichung des Projektziels 4 umsetzen werden: </w:t>
            </w:r>
          </w:p>
          <w:p w:rsidR="00C04ABB" w:rsidRPr="00BA103F" w:rsidRDefault="00C04ABB" w:rsidP="005D03C1">
            <w:pPr>
              <w:spacing w:line="240" w:lineRule="auto"/>
              <w:rPr>
                <w:rFonts w:ascii="BundesSerif Regular" w:hAnsi="BundesSerif Regular"/>
              </w:rPr>
            </w:pP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4.1 :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4.2: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C04ABB" w:rsidRPr="00BA103F" w:rsidRDefault="00C04ABB" w:rsidP="000C3AF9">
            <w:pPr>
              <w:spacing w:line="240" w:lineRule="auto"/>
              <w:rPr>
                <w:rFonts w:ascii="BundesSerif Regular" w:hAnsi="BundesSerif Regular"/>
              </w:rPr>
            </w:pPr>
            <w:r w:rsidRPr="00BA103F">
              <w:rPr>
                <w:rFonts w:ascii="BundesSerif Regular" w:hAnsi="BundesSerif Regular"/>
              </w:rPr>
              <w:t xml:space="preserve">Maßnahme 4.3: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60225F" w:rsidRPr="00BA103F" w:rsidRDefault="0060225F" w:rsidP="0060225F">
            <w:pPr>
              <w:pStyle w:val="Listenabsatz"/>
              <w:spacing w:line="240" w:lineRule="auto"/>
              <w:rPr>
                <w:rFonts w:ascii="BundesSerif Regular" w:hAnsi="BundesSerif Regular"/>
              </w:rPr>
            </w:pPr>
          </w:p>
        </w:tc>
      </w:tr>
      <w:tr w:rsidR="00C04ABB"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 xml:space="preserve">Benennen Sie </w:t>
            </w:r>
            <w:r w:rsidRPr="00BA103F">
              <w:rPr>
                <w:rFonts w:ascii="BundesSerif Regular" w:hAnsi="BundesSerif Regular"/>
                <w:b/>
              </w:rPr>
              <w:t>Indikatoren</w:t>
            </w:r>
            <w:r w:rsidRPr="00BA103F">
              <w:rPr>
                <w:rFonts w:ascii="BundesSerif Regular" w:hAnsi="BundesSerif Regular"/>
              </w:rPr>
              <w:t>, mit denen Sie überprüfen werden, ob das geplante Projektziel</w:t>
            </w:r>
            <w:r w:rsidR="00972598" w:rsidRPr="00BA103F">
              <w:rPr>
                <w:rFonts w:ascii="BundesSerif Regular" w:hAnsi="BundesSerif Regular"/>
              </w:rPr>
              <w:t xml:space="preserve"> </w:t>
            </w:r>
            <w:r w:rsidRPr="00BA103F">
              <w:rPr>
                <w:rFonts w:ascii="BundesSerif Regular" w:hAnsi="BundesSerif Regular"/>
              </w:rPr>
              <w:t xml:space="preserve">4 erreicht wurde (Erfolgskontrolle). </w:t>
            </w:r>
          </w:p>
          <w:p w:rsidR="00C04ABB" w:rsidRPr="00BA103F" w:rsidRDefault="00C04ABB" w:rsidP="005D03C1">
            <w:pPr>
              <w:spacing w:line="240" w:lineRule="auto"/>
              <w:rPr>
                <w:rFonts w:ascii="BundesSerif Regular" w:hAnsi="BundesSerif Regular"/>
              </w:rPr>
            </w:pP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04ABB" w:rsidRPr="00BA103F" w:rsidRDefault="00C04ABB" w:rsidP="005D03C1">
            <w:pPr>
              <w:spacing w:line="240" w:lineRule="auto"/>
              <w:rPr>
                <w:rFonts w:ascii="BundesSerif Regular" w:hAnsi="BundesSerif Regular"/>
              </w:rPr>
            </w:pPr>
          </w:p>
        </w:tc>
      </w:tr>
    </w:tbl>
    <w:p w:rsidR="001B3DE1" w:rsidRDefault="001B3DE1" w:rsidP="00EA2B4F">
      <w:pPr>
        <w:pStyle w:val="Listenabsatz"/>
        <w:rPr>
          <w:rFonts w:ascii="BundesSerif Regular" w:hAnsi="BundesSerif Regular"/>
          <w:szCs w:val="22"/>
        </w:rPr>
      </w:pPr>
    </w:p>
    <w:tbl>
      <w:tblPr>
        <w:tblStyle w:val="Tabellengitternetz"/>
        <w:tblW w:w="9072" w:type="dxa"/>
        <w:tblInd w:w="392" w:type="dxa"/>
        <w:tblLayout w:type="fixed"/>
        <w:tblLook w:val="04A0"/>
      </w:tblPr>
      <w:tblGrid>
        <w:gridCol w:w="9072"/>
      </w:tblGrid>
      <w:tr w:rsidR="0060225F" w:rsidRPr="00BA103F" w:rsidTr="005D03C1">
        <w:tc>
          <w:tcPr>
            <w:tcW w:w="9072" w:type="dxa"/>
            <w:tcBorders>
              <w:bottom w:val="single" w:sz="4" w:space="0" w:color="auto"/>
            </w:tcBorders>
            <w:shd w:val="clear" w:color="auto" w:fill="FABF8F" w:themeFill="accent6" w:themeFillTint="99"/>
          </w:tcPr>
          <w:p w:rsidR="0060225F" w:rsidRPr="00BA103F" w:rsidRDefault="0060225F" w:rsidP="005D03C1">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10.</w:t>
            </w:r>
            <w:r w:rsidR="00C918A5" w:rsidRPr="00BA103F">
              <w:rPr>
                <w:rFonts w:ascii="BundesSerif Regular" w:hAnsi="BundesSerif Regular"/>
                <w:b/>
              </w:rPr>
              <w:t>5</w:t>
            </w:r>
            <w:r w:rsidRPr="00BA103F">
              <w:rPr>
                <w:rFonts w:ascii="BundesSerif Regular" w:hAnsi="BundesSerif Regular"/>
                <w:b/>
              </w:rPr>
              <w:t xml:space="preserve"> Projektziel </w:t>
            </w:r>
            <w:r w:rsidR="00D6257C" w:rsidRPr="00BA103F">
              <w:rPr>
                <w:rFonts w:ascii="BundesSerif Regular" w:hAnsi="BundesSerif Regular"/>
                <w:b/>
              </w:rPr>
              <w:t>5</w:t>
            </w:r>
            <w:r w:rsidRPr="00BA103F">
              <w:rPr>
                <w:rFonts w:ascii="BundesSerif Regular" w:hAnsi="BundesSerif Regular"/>
                <w:b/>
              </w:rPr>
              <w:t>:*</w:t>
            </w:r>
            <w:r w:rsidRPr="00BA103F">
              <w:rPr>
                <w:rFonts w:ascii="BundesSerif Regular" w:hAnsi="BundesSerif Regular"/>
              </w:rPr>
              <w:t xml:space="preserve"> </w:t>
            </w:r>
            <w:r w:rsidR="002C26C0" w:rsidRPr="00BA103F">
              <w:rPr>
                <w:rFonts w:ascii="BundesSerif Regular" w:hAnsi="BundesSerif Regular"/>
              </w:rPr>
              <w:fldChar w:fldCharType="begin">
                <w:ffData>
                  <w:name w:val="Text59"/>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Pr="00BA103F">
              <w:rPr>
                <w:rFonts w:ascii="BundesSerif Regular" w:hAnsi="BundesSerif Regular"/>
                <w:noProof/>
              </w:rPr>
              <w:t> </w:t>
            </w:r>
            <w:r w:rsidR="002C26C0" w:rsidRPr="00BA103F">
              <w:rPr>
                <w:rFonts w:ascii="BundesSerif Regular" w:hAnsi="BundesSerif Regular"/>
              </w:rPr>
              <w:fldChar w:fldCharType="end"/>
            </w:r>
          </w:p>
          <w:p w:rsidR="0060225F" w:rsidRPr="00BA103F" w:rsidRDefault="0060225F" w:rsidP="005D03C1">
            <w:pPr>
              <w:spacing w:line="240" w:lineRule="auto"/>
              <w:ind w:left="-1"/>
              <w:rPr>
                <w:rFonts w:ascii="BundesSerif Regular" w:hAnsi="BundesSerif Regular"/>
              </w:rPr>
            </w:pPr>
            <w:r w:rsidRPr="00BA103F">
              <w:rPr>
                <w:rFonts w:ascii="BundesSerif Regular" w:hAnsi="BundesSerif Regular"/>
                <w:i/>
              </w:rPr>
              <w:t>*</w:t>
            </w:r>
            <w:r w:rsidRPr="00BA103F">
              <w:rPr>
                <w:rFonts w:ascii="BundesSerif Regular" w:hAnsi="BundesSerif Regular"/>
                <w:b/>
                <w:i/>
              </w:rPr>
              <w:t xml:space="preserve"> bitte Projektziel </w:t>
            </w:r>
            <w:r w:rsidR="00D6257C" w:rsidRPr="00BA103F">
              <w:rPr>
                <w:rFonts w:ascii="BundesSerif Regular" w:hAnsi="BundesSerif Regular"/>
                <w:b/>
                <w:i/>
              </w:rPr>
              <w:t>5</w:t>
            </w:r>
            <w:r w:rsidRPr="00BA103F">
              <w:rPr>
                <w:rFonts w:ascii="BundesSerif Regular" w:hAnsi="BundesSerif Regular"/>
                <w:b/>
                <w:i/>
              </w:rPr>
              <w:t xml:space="preserve"> aus Ziffer 9 übertragen!</w:t>
            </w:r>
          </w:p>
        </w:tc>
      </w:tr>
      <w:tr w:rsidR="0060225F"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Benennen Sie bis zu drei</w:t>
            </w:r>
            <w:r w:rsidRPr="00BA103F">
              <w:rPr>
                <w:rFonts w:ascii="BundesSerif Regular" w:hAnsi="BundesSerif Regular"/>
                <w:b/>
              </w:rPr>
              <w:t xml:space="preserve"> Maßnahmen</w:t>
            </w:r>
            <w:r w:rsidRPr="00BA103F">
              <w:rPr>
                <w:rFonts w:ascii="BundesSerif Regular" w:hAnsi="BundesSerif Regular"/>
              </w:rPr>
              <w:t xml:space="preserve">, die Sie zur Erreichung des Projektziels 5 umsetzen werden: </w:t>
            </w:r>
          </w:p>
          <w:p w:rsidR="0060225F" w:rsidRPr="00BA103F" w:rsidRDefault="0060225F" w:rsidP="005D03C1">
            <w:pPr>
              <w:spacing w:line="240" w:lineRule="auto"/>
              <w:rPr>
                <w:rFonts w:ascii="BundesSerif Regular" w:hAnsi="BundesSerif Regular"/>
              </w:rPr>
            </w:pPr>
          </w:p>
          <w:p w:rsidR="0060225F" w:rsidRPr="00BA103F" w:rsidRDefault="0060225F" w:rsidP="000C3AF9">
            <w:pPr>
              <w:spacing w:line="240" w:lineRule="auto"/>
              <w:rPr>
                <w:rFonts w:ascii="BundesSerif Regular" w:hAnsi="BundesSerif Regular"/>
              </w:rPr>
            </w:pPr>
            <w:r w:rsidRPr="00BA103F">
              <w:rPr>
                <w:rFonts w:ascii="BundesSerif Regular" w:hAnsi="BundesSerif Regular"/>
              </w:rPr>
              <w:t xml:space="preserve">Maßnahme </w:t>
            </w:r>
            <w:r w:rsidR="002C3DBF" w:rsidRPr="00BA103F">
              <w:rPr>
                <w:rFonts w:ascii="BundesSerif Regular" w:hAnsi="BundesSerif Regular"/>
              </w:rPr>
              <w:t>5</w:t>
            </w:r>
            <w:r w:rsidRPr="00BA103F">
              <w:rPr>
                <w:rFonts w:ascii="BundesSerif Regular" w:hAnsi="BundesSerif Regular"/>
              </w:rPr>
              <w:t xml:space="preserve">.1 :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60225F" w:rsidRPr="00BA103F" w:rsidRDefault="0060225F" w:rsidP="000C3AF9">
            <w:pPr>
              <w:spacing w:line="240" w:lineRule="auto"/>
              <w:rPr>
                <w:rFonts w:ascii="BundesSerif Regular" w:hAnsi="BundesSerif Regular"/>
              </w:rPr>
            </w:pPr>
            <w:r w:rsidRPr="00BA103F">
              <w:rPr>
                <w:rFonts w:ascii="BundesSerif Regular" w:hAnsi="BundesSerif Regular"/>
              </w:rPr>
              <w:t xml:space="preserve">Maßnahme </w:t>
            </w:r>
            <w:r w:rsidR="002C3DBF" w:rsidRPr="00BA103F">
              <w:rPr>
                <w:rFonts w:ascii="BundesSerif Regular" w:hAnsi="BundesSerif Regular"/>
              </w:rPr>
              <w:t>5</w:t>
            </w:r>
            <w:r w:rsidRPr="00BA103F">
              <w:rPr>
                <w:rFonts w:ascii="BundesSerif Regular" w:hAnsi="BundesSerif Regular"/>
              </w:rPr>
              <w:t xml:space="preserve">.2: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60225F" w:rsidRPr="00BA103F" w:rsidRDefault="0060225F" w:rsidP="000C3AF9">
            <w:pPr>
              <w:spacing w:line="240" w:lineRule="auto"/>
              <w:rPr>
                <w:rFonts w:ascii="BundesSerif Regular" w:hAnsi="BundesSerif Regular"/>
              </w:rPr>
            </w:pPr>
            <w:r w:rsidRPr="00BA103F">
              <w:rPr>
                <w:rFonts w:ascii="BundesSerif Regular" w:hAnsi="BundesSerif Regular"/>
              </w:rPr>
              <w:t xml:space="preserve">Maßnahme </w:t>
            </w:r>
            <w:r w:rsidR="002C3DBF" w:rsidRPr="00BA103F">
              <w:rPr>
                <w:rFonts w:ascii="BundesSerif Regular" w:hAnsi="BundesSerif Regular"/>
              </w:rPr>
              <w:t>5</w:t>
            </w:r>
            <w:r w:rsidRPr="00BA103F">
              <w:rPr>
                <w:rFonts w:ascii="BundesSerif Regular" w:hAnsi="BundesSerif Regular"/>
              </w:rPr>
              <w:t xml:space="preserve">.3: </w:t>
            </w:r>
            <w:r w:rsidR="002C26C0" w:rsidRPr="00BA103F">
              <w:rPr>
                <w:rFonts w:ascii="BundesSerif Regular" w:hAnsi="BundesSerif Regular"/>
              </w:rPr>
              <w:fldChar w:fldCharType="begin">
                <w:ffData>
                  <w:name w:val=""/>
                  <w:enabled/>
                  <w:calcOnExit w:val="0"/>
                  <w:textInput/>
                </w:ffData>
              </w:fldChar>
            </w:r>
            <w:r w:rsidR="00E65BEF"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E65BEF" w:rsidRPr="00BA103F">
              <w:rPr>
                <w:noProof/>
              </w:rPr>
              <w:t> </w:t>
            </w:r>
            <w:r w:rsidR="00E65BEF" w:rsidRPr="00BA103F">
              <w:rPr>
                <w:noProof/>
              </w:rPr>
              <w:t> </w:t>
            </w:r>
            <w:r w:rsidR="00E65BEF" w:rsidRPr="00BA103F">
              <w:rPr>
                <w:noProof/>
              </w:rPr>
              <w:t> </w:t>
            </w:r>
            <w:r w:rsidR="00E65BEF" w:rsidRPr="00BA103F">
              <w:rPr>
                <w:noProof/>
              </w:rPr>
              <w:t> </w:t>
            </w:r>
            <w:r w:rsidR="00E65BEF" w:rsidRPr="00BA103F">
              <w:rPr>
                <w:noProof/>
              </w:rPr>
              <w:t> </w:t>
            </w:r>
            <w:r w:rsidR="002C26C0" w:rsidRPr="00BA103F">
              <w:rPr>
                <w:rFonts w:ascii="BundesSerif Regular" w:hAnsi="BundesSerif Regular"/>
              </w:rPr>
              <w:fldChar w:fldCharType="end"/>
            </w:r>
          </w:p>
          <w:p w:rsidR="0060225F" w:rsidRPr="00BA103F" w:rsidRDefault="0060225F" w:rsidP="005D03C1">
            <w:pPr>
              <w:pStyle w:val="Listenabsatz"/>
              <w:spacing w:line="240" w:lineRule="auto"/>
              <w:rPr>
                <w:rFonts w:ascii="BundesSerif Regular" w:hAnsi="BundesSerif Regular"/>
              </w:rPr>
            </w:pPr>
          </w:p>
        </w:tc>
      </w:tr>
      <w:tr w:rsidR="0060225F" w:rsidRPr="00BA103F" w:rsidTr="004E5068">
        <w:tc>
          <w:tcPr>
            <w:tcW w:w="9072" w:type="dxa"/>
            <w:shd w:val="clear" w:color="auto" w:fill="auto"/>
          </w:tcPr>
          <w:p w:rsidR="00B26EA3" w:rsidRPr="00BA103F" w:rsidRDefault="00B26EA3" w:rsidP="00B26EA3">
            <w:pPr>
              <w:spacing w:line="240" w:lineRule="auto"/>
              <w:rPr>
                <w:rFonts w:ascii="BundesSerif Regular" w:hAnsi="BundesSerif Regular"/>
              </w:rPr>
            </w:pPr>
            <w:r w:rsidRPr="00BA103F">
              <w:rPr>
                <w:rFonts w:ascii="BundesSerif Regular" w:hAnsi="BundesSerif Regular"/>
              </w:rPr>
              <w:t xml:space="preserve">Benennen Sie </w:t>
            </w:r>
            <w:r w:rsidRPr="00BA103F">
              <w:rPr>
                <w:rFonts w:ascii="BundesSerif Regular" w:hAnsi="BundesSerif Regular"/>
                <w:b/>
              </w:rPr>
              <w:t>Indikatoren</w:t>
            </w:r>
            <w:r w:rsidRPr="00BA103F">
              <w:rPr>
                <w:rFonts w:ascii="BundesSerif Regular" w:hAnsi="BundesSerif Regular"/>
              </w:rPr>
              <w:t xml:space="preserve">, mit denen Sie überprüfen werden, ob das geplante Projektziel 5 erreicht wurde (Erfolgskontrolle). </w:t>
            </w:r>
          </w:p>
          <w:p w:rsidR="0060225F" w:rsidRPr="00BA103F" w:rsidRDefault="0060225F" w:rsidP="005D03C1">
            <w:pPr>
              <w:spacing w:line="240" w:lineRule="auto"/>
              <w:rPr>
                <w:rFonts w:ascii="BundesSerif Regular" w:hAnsi="BundesSerif Regular"/>
              </w:rPr>
            </w:pP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E65BEF" w:rsidRPr="00BA103F" w:rsidRDefault="00E65BEF" w:rsidP="000C3AF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60225F" w:rsidRPr="00BA103F" w:rsidRDefault="0060225F" w:rsidP="005D03C1">
            <w:pPr>
              <w:spacing w:line="240" w:lineRule="auto"/>
              <w:rPr>
                <w:rFonts w:ascii="BundesSerif Regular" w:hAnsi="BundesSerif Regular"/>
              </w:rPr>
            </w:pPr>
          </w:p>
        </w:tc>
      </w:tr>
    </w:tbl>
    <w:p w:rsidR="00413024" w:rsidRPr="009F16C7" w:rsidRDefault="00413024" w:rsidP="00EA2B4F">
      <w:pPr>
        <w:pStyle w:val="Listenabsatz"/>
        <w:rPr>
          <w:rFonts w:ascii="BundesSerif Regular" w:hAnsi="BundesSerif Regular"/>
          <w:color w:val="FF0000"/>
          <w:szCs w:val="22"/>
        </w:rPr>
      </w:pPr>
    </w:p>
    <w:p w:rsidR="004E5068" w:rsidRPr="009F16C7" w:rsidRDefault="004E5068" w:rsidP="00EA2B4F">
      <w:pPr>
        <w:pStyle w:val="Listenabsatz"/>
        <w:rPr>
          <w:rFonts w:ascii="BundesSerif Regular" w:hAnsi="BundesSerif Regular"/>
          <w:color w:val="FF0000"/>
          <w:szCs w:val="22"/>
        </w:rPr>
      </w:pPr>
    </w:p>
    <w:p w:rsidR="009B4705" w:rsidRPr="00BA103F" w:rsidRDefault="009B4705" w:rsidP="009B4705">
      <w:pPr>
        <w:pStyle w:val="Listenabsatz"/>
        <w:numPr>
          <w:ilvl w:val="0"/>
          <w:numId w:val="1"/>
        </w:numPr>
        <w:rPr>
          <w:rFonts w:ascii="BundesSerif Regular" w:hAnsi="BundesSerif Regular"/>
          <w:b/>
          <w:szCs w:val="22"/>
        </w:rPr>
      </w:pPr>
      <w:r w:rsidRPr="00BA103F">
        <w:rPr>
          <w:rFonts w:ascii="BundesSerif Regular" w:hAnsi="BundesSerif Regular"/>
          <w:b/>
          <w:szCs w:val="22"/>
        </w:rPr>
        <w:t>Strukturelle Projektziele</w:t>
      </w:r>
    </w:p>
    <w:tbl>
      <w:tblPr>
        <w:tblStyle w:val="Tabellengitternetz"/>
        <w:tblW w:w="9072" w:type="dxa"/>
        <w:tblInd w:w="392" w:type="dxa"/>
        <w:tblLayout w:type="fixed"/>
        <w:tblLook w:val="04A0"/>
      </w:tblPr>
      <w:tblGrid>
        <w:gridCol w:w="9072"/>
      </w:tblGrid>
      <w:tr w:rsidR="009B4705" w:rsidRPr="00BA103F" w:rsidTr="005D03C1">
        <w:tc>
          <w:tcPr>
            <w:tcW w:w="9072" w:type="dxa"/>
            <w:shd w:val="clear" w:color="auto" w:fill="FABF8F" w:themeFill="accent6" w:themeFillTint="99"/>
          </w:tcPr>
          <w:p w:rsidR="009B4705" w:rsidRPr="00BA103F" w:rsidRDefault="009B4705" w:rsidP="009F16C7">
            <w:pPr>
              <w:rPr>
                <w:rFonts w:ascii="BundesSerif Regular" w:hAnsi="BundesSerif Regular"/>
              </w:rPr>
            </w:pPr>
            <w:r w:rsidRPr="00BA103F">
              <w:rPr>
                <w:rFonts w:ascii="BundesSerif Regular" w:hAnsi="BundesSerif Regular"/>
              </w:rPr>
              <w:t xml:space="preserve">Neben den individuellen Projektzielen gibt es drei strukturelle Zielsetzungen, die in jedem Projekt zur gesellschaftlichen und sozialen Integration von Zuwanderinnen und Zuwanderern verfolgt werden sollen. </w:t>
            </w:r>
          </w:p>
          <w:p w:rsidR="002A0157" w:rsidRPr="00BA103F" w:rsidRDefault="002A0157" w:rsidP="009F16C7">
            <w:pPr>
              <w:rPr>
                <w:rFonts w:ascii="BundesSerif Regular" w:hAnsi="BundesSerif Regular"/>
              </w:rPr>
            </w:pPr>
          </w:p>
          <w:p w:rsidR="002A0157" w:rsidRPr="00BA103F" w:rsidRDefault="002A0157" w:rsidP="002A0157">
            <w:pPr>
              <w:pStyle w:val="Listenabsatz"/>
              <w:ind w:left="0"/>
              <w:rPr>
                <w:rFonts w:ascii="BundesSerif Regular" w:hAnsi="BundesSerif Regular"/>
              </w:rPr>
            </w:pPr>
            <w:r w:rsidRPr="00BA103F">
              <w:rPr>
                <w:rFonts w:ascii="BundesSerif Regular" w:hAnsi="BundesSerif Regular"/>
              </w:rPr>
              <w:t xml:space="preserve">Diese Ziele sind </w:t>
            </w:r>
          </w:p>
          <w:p w:rsidR="002A0157" w:rsidRPr="00BA103F" w:rsidRDefault="002A0157" w:rsidP="002A0157">
            <w:pPr>
              <w:pStyle w:val="Listenabsatz"/>
              <w:numPr>
                <w:ilvl w:val="1"/>
                <w:numId w:val="22"/>
              </w:numPr>
              <w:rPr>
                <w:rFonts w:ascii="BundesSerif Regular" w:hAnsi="BundesSerif Regular"/>
                <w:b/>
              </w:rPr>
            </w:pPr>
            <w:r w:rsidRPr="00BA103F">
              <w:rPr>
                <w:rFonts w:ascii="BundesSerif Regular" w:hAnsi="BundesSerif Regular"/>
                <w:b/>
              </w:rPr>
              <w:t xml:space="preserve"> Zielgruppenerreichung, </w:t>
            </w:r>
          </w:p>
          <w:p w:rsidR="002A0157" w:rsidRPr="00BA103F" w:rsidRDefault="002A0157" w:rsidP="002A0157">
            <w:pPr>
              <w:pStyle w:val="Listenabsatz"/>
              <w:ind w:left="0"/>
              <w:rPr>
                <w:rFonts w:ascii="BundesSerif Regular" w:hAnsi="BundesSerif Regular"/>
                <w:b/>
              </w:rPr>
            </w:pPr>
            <w:r w:rsidRPr="00BA103F">
              <w:rPr>
                <w:rFonts w:ascii="BundesSerif Regular" w:hAnsi="BundesSerif Regular"/>
                <w:b/>
              </w:rPr>
              <w:t xml:space="preserve">12.2 Vernetzung, </w:t>
            </w:r>
          </w:p>
          <w:p w:rsidR="002A0157" w:rsidRPr="00BA103F" w:rsidRDefault="002A0157" w:rsidP="002A0157">
            <w:pPr>
              <w:rPr>
                <w:rFonts w:ascii="BundesSerif Regular" w:hAnsi="BundesSerif Regular"/>
                <w:b/>
              </w:rPr>
            </w:pPr>
            <w:r w:rsidRPr="00BA103F">
              <w:rPr>
                <w:rFonts w:ascii="BundesSerif Regular" w:hAnsi="BundesSerif Regular"/>
                <w:b/>
              </w:rPr>
              <w:t xml:space="preserve">12.3 Nachhaltigkeit des Projektansatzes </w:t>
            </w:r>
          </w:p>
          <w:p w:rsidR="002A0157" w:rsidRPr="00BA103F" w:rsidRDefault="002A0157" w:rsidP="002A0157">
            <w:pPr>
              <w:rPr>
                <w:rFonts w:ascii="BundesSerif Regular" w:hAnsi="BundesSerif Regular"/>
                <w:b/>
              </w:rPr>
            </w:pPr>
            <w:r w:rsidRPr="00BA103F">
              <w:rPr>
                <w:rFonts w:ascii="BundesSerif Regular" w:hAnsi="BundesSerif Regular"/>
                <w:b/>
              </w:rPr>
              <w:t>12.4 Nachhaltigkeit der Projektwirkung.</w:t>
            </w:r>
          </w:p>
          <w:p w:rsidR="002A0157" w:rsidRPr="00BA103F" w:rsidRDefault="002A0157" w:rsidP="002A0157">
            <w:pPr>
              <w:rPr>
                <w:rFonts w:ascii="BundesSerif Regular" w:hAnsi="BundesSerif Regular"/>
              </w:rPr>
            </w:pPr>
          </w:p>
          <w:p w:rsidR="002A0157" w:rsidRPr="00BA103F" w:rsidRDefault="002A0157" w:rsidP="002A0157">
            <w:pPr>
              <w:rPr>
                <w:rFonts w:ascii="BundesSerif Regular" w:hAnsi="BundesSerif Regular"/>
              </w:rPr>
            </w:pPr>
            <w:r w:rsidRPr="00BA103F">
              <w:rPr>
                <w:rFonts w:ascii="BundesSerif Regular" w:hAnsi="BundesSerif Regular"/>
              </w:rPr>
              <w:t xml:space="preserve">Beschreiben Sie im Folgenden bitte wieder Maßnahmen und Indikatoren, mit denen Sie die Erreichung dieser strukturellen Projektziele sicherstellen werden. </w:t>
            </w:r>
          </w:p>
          <w:p w:rsidR="002A0157" w:rsidRPr="00BA103F" w:rsidRDefault="002A0157" w:rsidP="002A0157">
            <w:pPr>
              <w:tabs>
                <w:tab w:val="left" w:pos="5955"/>
              </w:tabs>
              <w:rPr>
                <w:rFonts w:ascii="BundesSerif Regular" w:hAnsi="BundesSerif Regular"/>
              </w:rPr>
            </w:pPr>
            <w:r w:rsidRPr="00BA103F">
              <w:rPr>
                <w:rFonts w:ascii="BundesSerif Regular" w:hAnsi="BundesSerif Regular"/>
              </w:rPr>
              <w:tab/>
            </w:r>
          </w:p>
          <w:p w:rsidR="002A0157" w:rsidRPr="00BA103F" w:rsidRDefault="002A0157" w:rsidP="002A0157">
            <w:pPr>
              <w:rPr>
                <w:rFonts w:ascii="BundesSerif Regular" w:hAnsi="BundesSerif Regular"/>
              </w:rPr>
            </w:pPr>
            <w:r w:rsidRPr="00BA103F">
              <w:rPr>
                <w:rFonts w:ascii="BundesSerif Regular" w:hAnsi="BundesSerif Regular"/>
                <w:i/>
              </w:rPr>
              <w:t>Die Angaben zu diesen strukturellen Zielen sind verpflichtend!</w:t>
            </w:r>
          </w:p>
        </w:tc>
      </w:tr>
    </w:tbl>
    <w:p w:rsidR="008A2755" w:rsidRDefault="008A2755" w:rsidP="008A2755">
      <w:pPr>
        <w:rPr>
          <w:rFonts w:ascii="BundesSerif Regular" w:hAnsi="BundesSerif Regular"/>
          <w:szCs w:val="22"/>
        </w:rPr>
      </w:pPr>
    </w:p>
    <w:p w:rsidR="008A2755" w:rsidRPr="00BA103F" w:rsidRDefault="008A2755" w:rsidP="008A2755">
      <w:pPr>
        <w:pStyle w:val="Listenabsatz"/>
        <w:numPr>
          <w:ilvl w:val="0"/>
          <w:numId w:val="1"/>
        </w:numPr>
        <w:rPr>
          <w:rFonts w:ascii="BundesSerif Regular" w:hAnsi="BundesSerif Regular"/>
          <w:b/>
          <w:szCs w:val="22"/>
        </w:rPr>
      </w:pPr>
      <w:r w:rsidRPr="00BA103F">
        <w:rPr>
          <w:rFonts w:ascii="BundesSerif Regular" w:hAnsi="BundesSerif Regular"/>
          <w:b/>
          <w:szCs w:val="22"/>
        </w:rPr>
        <w:t>Maßnahmen und Indikatoren zu strukturellen Projektzielen</w:t>
      </w:r>
    </w:p>
    <w:tbl>
      <w:tblPr>
        <w:tblStyle w:val="Tabellengitternetz"/>
        <w:tblW w:w="9072" w:type="dxa"/>
        <w:tblInd w:w="392" w:type="dxa"/>
        <w:tblLayout w:type="fixed"/>
        <w:tblLook w:val="04A0"/>
      </w:tblPr>
      <w:tblGrid>
        <w:gridCol w:w="9072"/>
      </w:tblGrid>
      <w:tr w:rsidR="00C918A5" w:rsidRPr="00BA103F" w:rsidTr="005D03C1">
        <w:tc>
          <w:tcPr>
            <w:tcW w:w="9072" w:type="dxa"/>
            <w:tcBorders>
              <w:bottom w:val="single" w:sz="4" w:space="0" w:color="auto"/>
            </w:tcBorders>
            <w:shd w:val="clear" w:color="auto" w:fill="FABF8F" w:themeFill="accent6" w:themeFillTint="99"/>
          </w:tcPr>
          <w:p w:rsidR="00C918A5" w:rsidRPr="00BA103F" w:rsidRDefault="00212928" w:rsidP="00C918A5">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1</w:t>
            </w:r>
            <w:r w:rsidR="008A2755" w:rsidRPr="00BA103F">
              <w:rPr>
                <w:rFonts w:ascii="BundesSerif Regular" w:hAnsi="BundesSerif Regular"/>
                <w:b/>
              </w:rPr>
              <w:t>2</w:t>
            </w:r>
            <w:r w:rsidRPr="00BA103F">
              <w:rPr>
                <w:rFonts w:ascii="BundesSerif Regular" w:hAnsi="BundesSerif Regular"/>
                <w:b/>
              </w:rPr>
              <w:t>.1</w:t>
            </w:r>
            <w:r w:rsidR="00C918A5" w:rsidRPr="00BA103F">
              <w:rPr>
                <w:rFonts w:ascii="BundesSerif Regular" w:hAnsi="BundesSerif Regular"/>
                <w:b/>
              </w:rPr>
              <w:t xml:space="preserve"> Zielgruppenerreichung</w:t>
            </w:r>
          </w:p>
        </w:tc>
      </w:tr>
      <w:tr w:rsidR="00C918A5" w:rsidRPr="00BA103F" w:rsidTr="004E5068">
        <w:tc>
          <w:tcPr>
            <w:tcW w:w="9072" w:type="dxa"/>
            <w:shd w:val="clear" w:color="auto" w:fill="auto"/>
          </w:tcPr>
          <w:p w:rsidR="002A0157" w:rsidRPr="00BA103F" w:rsidRDefault="00972598" w:rsidP="005D03C1">
            <w:pPr>
              <w:spacing w:line="240" w:lineRule="auto"/>
              <w:rPr>
                <w:rFonts w:ascii="BundesSerif Regular" w:hAnsi="BundesSerif Regular"/>
              </w:rPr>
            </w:pPr>
            <w:r w:rsidRPr="00BA103F">
              <w:rPr>
                <w:rFonts w:ascii="BundesSerif Regular" w:hAnsi="BundesSerif Regular"/>
              </w:rPr>
              <w:t xml:space="preserve">Bitte geben Sie an, </w:t>
            </w:r>
            <w:r w:rsidR="003F6BB3" w:rsidRPr="00BA103F">
              <w:rPr>
                <w:rFonts w:ascii="BundesSerif Regular" w:hAnsi="BundesSerif Regular"/>
              </w:rPr>
              <w:t xml:space="preserve">mit welchen </w:t>
            </w:r>
            <w:r w:rsidR="003F6BB3" w:rsidRPr="00BA103F">
              <w:rPr>
                <w:rFonts w:ascii="BundesSerif Regular" w:hAnsi="BundesSerif Regular"/>
                <w:b/>
              </w:rPr>
              <w:t>Maßnahmen</w:t>
            </w:r>
            <w:r w:rsidRPr="00BA103F">
              <w:rPr>
                <w:rFonts w:ascii="BundesSerif Regular" w:hAnsi="BundesSerif Regular"/>
              </w:rPr>
              <w:t xml:space="preserve"> Sie </w:t>
            </w:r>
            <w:r w:rsidR="003F6BB3" w:rsidRPr="00BA103F">
              <w:rPr>
                <w:rFonts w:ascii="BundesSerif Regular" w:hAnsi="BundesSerif Regular"/>
              </w:rPr>
              <w:t xml:space="preserve">sicherstellen wollen, dass </w:t>
            </w:r>
            <w:r w:rsidR="001D2645" w:rsidRPr="00BA103F">
              <w:rPr>
                <w:rFonts w:ascii="BundesSerif Regular" w:hAnsi="BundesSerif Regular"/>
              </w:rPr>
              <w:t xml:space="preserve">Sie </w:t>
            </w:r>
            <w:r w:rsidRPr="00BA103F">
              <w:rPr>
                <w:rFonts w:ascii="BundesSerif Regular" w:hAnsi="BundesSerif Regular"/>
              </w:rPr>
              <w:t xml:space="preserve">die anvisierte(n) Zielgruppe(n) </w:t>
            </w:r>
            <w:r w:rsidR="001D2645" w:rsidRPr="00BA103F">
              <w:rPr>
                <w:rFonts w:ascii="BundesSerif Regular" w:hAnsi="BundesSerif Regular"/>
              </w:rPr>
              <w:t>mit I</w:t>
            </w:r>
            <w:r w:rsidRPr="00BA103F">
              <w:rPr>
                <w:rFonts w:ascii="BundesSerif Regular" w:hAnsi="BundesSerif Regular"/>
              </w:rPr>
              <w:t xml:space="preserve">hren Angeboten </w:t>
            </w:r>
            <w:r w:rsidR="001D2645" w:rsidRPr="00BA103F">
              <w:rPr>
                <w:rFonts w:ascii="BundesSerif Regular" w:hAnsi="BundesSerif Regular"/>
              </w:rPr>
              <w:t>erreichen</w:t>
            </w:r>
            <w:r w:rsidRPr="00BA103F">
              <w:rPr>
                <w:rFonts w:ascii="BundesSerif Regular" w:hAnsi="BundesSerif Regular"/>
              </w:rPr>
              <w:t xml:space="preserve">. Die Maßnahmen können dabei sehr unterschiedlich sein (bspw. Flyer, Anzeigen, über Kooperationspartner etc.). </w:t>
            </w:r>
          </w:p>
          <w:p w:rsidR="002A0157" w:rsidRPr="00BA103F" w:rsidRDefault="002A0157" w:rsidP="005D03C1">
            <w:pPr>
              <w:spacing w:line="240" w:lineRule="auto"/>
              <w:rPr>
                <w:rFonts w:ascii="BundesSerif Regular" w:hAnsi="BundesSerif Regular"/>
              </w:rPr>
            </w:pPr>
          </w:p>
          <w:p w:rsidR="00972598" w:rsidRPr="00BA103F" w:rsidRDefault="00BA103F" w:rsidP="005D03C1">
            <w:pPr>
              <w:spacing w:line="240" w:lineRule="auto"/>
              <w:rPr>
                <w:rFonts w:ascii="BundesSerif Regular" w:hAnsi="BundesSerif Regular"/>
              </w:rPr>
            </w:pPr>
            <w:r>
              <w:rPr>
                <w:rFonts w:ascii="BundesSerif Regular" w:hAnsi="BundesSerif Regular"/>
              </w:rPr>
              <w:t>Geben</w:t>
            </w:r>
            <w:r w:rsidR="00972598" w:rsidRPr="00BA103F">
              <w:rPr>
                <w:rFonts w:ascii="BundesSerif Regular" w:hAnsi="BundesSerif Regular"/>
              </w:rPr>
              <w:t xml:space="preserve"> Sie bitte bei der jeweiligen Maßnahme an, wen genau Sie hierdurch erreichen wollen. </w:t>
            </w:r>
            <w:r w:rsidR="009A71D9" w:rsidRPr="00BA103F">
              <w:rPr>
                <w:rFonts w:ascii="BundesSerif Regular" w:hAnsi="BundesSerif Regular"/>
              </w:rPr>
              <w:t xml:space="preserve"> </w:t>
            </w:r>
          </w:p>
          <w:p w:rsidR="001D2645" w:rsidRPr="00BA103F" w:rsidRDefault="001D2645" w:rsidP="005D03C1">
            <w:pPr>
              <w:spacing w:line="240" w:lineRule="auto"/>
              <w:rPr>
                <w:rFonts w:ascii="BundesSerif Regular" w:hAnsi="BundesSerif Regular"/>
              </w:rPr>
            </w:pPr>
          </w:p>
          <w:p w:rsidR="00C918A5" w:rsidRPr="00BA103F" w:rsidRDefault="00C918A5" w:rsidP="009A71D9">
            <w:pPr>
              <w:spacing w:line="240" w:lineRule="auto"/>
              <w:rPr>
                <w:rFonts w:ascii="BundesSerif Regular" w:hAnsi="BundesSerif Regular"/>
              </w:rPr>
            </w:pPr>
            <w:r w:rsidRPr="00BA103F">
              <w:rPr>
                <w:rFonts w:ascii="BundesSerif Regular" w:hAnsi="BundesSerif Regular"/>
              </w:rPr>
              <w:t>Maßnahme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918A5" w:rsidRPr="00BA103F" w:rsidRDefault="00C918A5" w:rsidP="009A71D9">
            <w:pPr>
              <w:spacing w:line="240" w:lineRule="auto"/>
              <w:rPr>
                <w:rFonts w:ascii="BundesSerif Regular" w:hAnsi="BundesSerif Regular"/>
              </w:rPr>
            </w:pPr>
            <w:r w:rsidRPr="00BA103F">
              <w:rPr>
                <w:rFonts w:ascii="BundesSerif Regular" w:hAnsi="BundesSerif Regular"/>
              </w:rPr>
              <w:t>Maßnahm</w:t>
            </w:r>
            <w:r w:rsidR="00A13B94" w:rsidRPr="00BA103F">
              <w:rPr>
                <w:rFonts w:ascii="BundesSerif Regular" w:hAnsi="BundesSerif Regular"/>
              </w:rPr>
              <w:t>e</w:t>
            </w:r>
            <w:r w:rsidRPr="00BA103F">
              <w:rPr>
                <w:rFonts w:ascii="BundesSerif Regular" w:hAnsi="BundesSerif Regular"/>
              </w:rPr>
              <w:t xml:space="preserve">: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918A5" w:rsidRPr="00BA103F" w:rsidRDefault="00972598" w:rsidP="009A71D9">
            <w:pPr>
              <w:spacing w:line="240" w:lineRule="auto"/>
              <w:rPr>
                <w:rFonts w:ascii="BundesSerif Regular" w:hAnsi="BundesSerif Regular"/>
              </w:rPr>
            </w:pPr>
            <w:r w:rsidRPr="00BA103F">
              <w:rPr>
                <w:rFonts w:ascii="BundesSerif Regular" w:hAnsi="BundesSerif Regular"/>
              </w:rPr>
              <w:t>Maßnahme</w:t>
            </w:r>
            <w:r w:rsidR="00C918A5" w:rsidRPr="00BA103F">
              <w:rPr>
                <w:rFonts w:ascii="BundesSerif Regular" w:hAnsi="BundesSerif Regular"/>
              </w:rPr>
              <w:t xml:space="preserve">: </w:t>
            </w:r>
            <w:r w:rsidR="002C26C0" w:rsidRPr="00BA103F">
              <w:rPr>
                <w:rFonts w:ascii="BundesSerif Regular" w:hAnsi="BundesSerif Regular"/>
              </w:rPr>
              <w:fldChar w:fldCharType="begin">
                <w:ffData>
                  <w:name w:val=""/>
                  <w:enabled/>
                  <w:calcOnExit w:val="0"/>
                  <w:textInput/>
                </w:ffData>
              </w:fldChar>
            </w:r>
            <w:r w:rsidR="00C918A5"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C918A5" w:rsidRPr="00BA103F">
              <w:rPr>
                <w:noProof/>
              </w:rPr>
              <w:t> </w:t>
            </w:r>
            <w:r w:rsidR="00C918A5" w:rsidRPr="00BA103F">
              <w:rPr>
                <w:noProof/>
              </w:rPr>
              <w:t> </w:t>
            </w:r>
            <w:r w:rsidR="00C918A5" w:rsidRPr="00BA103F">
              <w:rPr>
                <w:noProof/>
              </w:rPr>
              <w:t> </w:t>
            </w:r>
            <w:r w:rsidR="00C918A5" w:rsidRPr="00BA103F">
              <w:rPr>
                <w:noProof/>
              </w:rPr>
              <w:t> </w:t>
            </w:r>
            <w:r w:rsidR="00C918A5" w:rsidRPr="00BA103F">
              <w:rPr>
                <w:noProof/>
              </w:rPr>
              <w:t> </w:t>
            </w:r>
            <w:r w:rsidR="002C26C0" w:rsidRPr="00BA103F">
              <w:rPr>
                <w:rFonts w:ascii="BundesSerif Regular" w:hAnsi="BundesSerif Regular"/>
              </w:rPr>
              <w:fldChar w:fldCharType="end"/>
            </w:r>
          </w:p>
          <w:p w:rsidR="00C918A5" w:rsidRPr="00BA103F" w:rsidRDefault="00C918A5" w:rsidP="005D03C1">
            <w:pPr>
              <w:pStyle w:val="Listenabsatz"/>
              <w:spacing w:line="240" w:lineRule="auto"/>
              <w:rPr>
                <w:rFonts w:ascii="BundesSerif Regular" w:hAnsi="BundesSerif Regular"/>
              </w:rPr>
            </w:pPr>
          </w:p>
        </w:tc>
      </w:tr>
      <w:tr w:rsidR="00C918A5" w:rsidRPr="00BA103F" w:rsidTr="004E5068">
        <w:tc>
          <w:tcPr>
            <w:tcW w:w="9072" w:type="dxa"/>
            <w:shd w:val="clear" w:color="auto" w:fill="auto"/>
          </w:tcPr>
          <w:p w:rsidR="00972598" w:rsidRPr="00BA103F" w:rsidRDefault="00972598" w:rsidP="00972598">
            <w:pPr>
              <w:spacing w:line="240" w:lineRule="auto"/>
              <w:rPr>
                <w:rFonts w:ascii="BundesSerif Regular" w:hAnsi="BundesSerif Regular"/>
              </w:rPr>
            </w:pPr>
            <w:r w:rsidRPr="00BA103F">
              <w:rPr>
                <w:rFonts w:ascii="BundesSerif Regular" w:hAnsi="BundesSerif Regular"/>
              </w:rPr>
              <w:t xml:space="preserve">Benennen Sie </w:t>
            </w:r>
            <w:r w:rsidRPr="00BA103F">
              <w:rPr>
                <w:rFonts w:ascii="BundesSerif Regular" w:hAnsi="BundesSerif Regular"/>
                <w:b/>
              </w:rPr>
              <w:t>Indikatoren</w:t>
            </w:r>
            <w:r w:rsidRPr="00BA103F">
              <w:rPr>
                <w:rFonts w:ascii="BundesSerif Regular" w:hAnsi="BundesSerif Regular"/>
              </w:rPr>
              <w:t xml:space="preserve">, </w:t>
            </w:r>
            <w:r w:rsidR="0094651C" w:rsidRPr="00BA103F">
              <w:rPr>
                <w:rFonts w:ascii="BundesSerif Regular" w:hAnsi="BundesSerif Regular"/>
              </w:rPr>
              <w:t>mit</w:t>
            </w:r>
            <w:r w:rsidRPr="00BA103F">
              <w:rPr>
                <w:rFonts w:ascii="BundesSerif Regular" w:hAnsi="BundesSerif Regular"/>
              </w:rPr>
              <w:t xml:space="preserve"> </w:t>
            </w:r>
            <w:r w:rsidR="0094651C" w:rsidRPr="00BA103F">
              <w:rPr>
                <w:rFonts w:ascii="BundesSerif Regular" w:hAnsi="BundesSerif Regular"/>
              </w:rPr>
              <w:t>denen</w:t>
            </w:r>
            <w:r w:rsidRPr="00BA103F">
              <w:rPr>
                <w:rFonts w:ascii="BundesSerif Regular" w:hAnsi="BundesSerif Regular"/>
              </w:rPr>
              <w:t xml:space="preserve"> Sie die erfolgreiche Zielgruppenerreichung </w:t>
            </w:r>
            <w:r w:rsidR="0094651C" w:rsidRPr="00BA103F">
              <w:rPr>
                <w:rFonts w:ascii="BundesSerif Regular" w:hAnsi="BundesSerif Regular"/>
              </w:rPr>
              <w:t xml:space="preserve">überprüfen werden (Erfolgskontrolle). </w:t>
            </w:r>
          </w:p>
          <w:p w:rsidR="00C918A5" w:rsidRPr="00BA103F" w:rsidRDefault="00C918A5" w:rsidP="005D03C1">
            <w:pPr>
              <w:spacing w:line="240" w:lineRule="auto"/>
              <w:rPr>
                <w:rFonts w:ascii="BundesSerif Regular" w:hAnsi="BundesSerif Regular"/>
              </w:rPr>
            </w:pPr>
          </w:p>
          <w:p w:rsidR="00C918A5" w:rsidRPr="00BA103F" w:rsidRDefault="00C918A5" w:rsidP="009A71D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918A5" w:rsidRPr="00BA103F" w:rsidRDefault="00C918A5" w:rsidP="009A71D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918A5" w:rsidRPr="00BA103F" w:rsidRDefault="00C918A5" w:rsidP="009A71D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C918A5" w:rsidRPr="00BA103F" w:rsidRDefault="00C918A5" w:rsidP="005D03C1">
            <w:pPr>
              <w:spacing w:line="240" w:lineRule="auto"/>
              <w:rPr>
                <w:rFonts w:ascii="BundesSerif Regular" w:hAnsi="BundesSerif Regular"/>
              </w:rPr>
            </w:pPr>
          </w:p>
        </w:tc>
      </w:tr>
    </w:tbl>
    <w:p w:rsidR="00104E94" w:rsidRPr="00F26543" w:rsidRDefault="00104E94" w:rsidP="0082042C">
      <w:pPr>
        <w:rPr>
          <w:rFonts w:ascii="BundesSerif Regular" w:hAnsi="BundesSerif Regular"/>
          <w:color w:val="000000" w:themeColor="text1"/>
          <w:szCs w:val="22"/>
        </w:rPr>
      </w:pPr>
    </w:p>
    <w:tbl>
      <w:tblPr>
        <w:tblStyle w:val="Tabellengitternetz"/>
        <w:tblW w:w="9072" w:type="dxa"/>
        <w:tblInd w:w="392" w:type="dxa"/>
        <w:tblLayout w:type="fixed"/>
        <w:tblLook w:val="04A0"/>
      </w:tblPr>
      <w:tblGrid>
        <w:gridCol w:w="9072"/>
      </w:tblGrid>
      <w:tr w:rsidR="003E7E23" w:rsidRPr="00BA103F" w:rsidTr="005D03C1">
        <w:tc>
          <w:tcPr>
            <w:tcW w:w="9072" w:type="dxa"/>
            <w:tcBorders>
              <w:bottom w:val="single" w:sz="4" w:space="0" w:color="auto"/>
            </w:tcBorders>
            <w:shd w:val="clear" w:color="auto" w:fill="FABF8F" w:themeFill="accent6" w:themeFillTint="99"/>
          </w:tcPr>
          <w:p w:rsidR="003E7E23" w:rsidRPr="00BA103F" w:rsidRDefault="003E7E23" w:rsidP="003E7E23">
            <w:pPr>
              <w:pStyle w:val="Listenabsatz"/>
              <w:numPr>
                <w:ilvl w:val="0"/>
                <w:numId w:val="5"/>
              </w:numPr>
              <w:spacing w:before="240" w:after="120" w:line="240" w:lineRule="atLeast"/>
              <w:ind w:left="359"/>
              <w:contextualSpacing w:val="0"/>
              <w:rPr>
                <w:rFonts w:ascii="BundesSerif Regular" w:hAnsi="BundesSerif Regular"/>
              </w:rPr>
            </w:pPr>
            <w:r w:rsidRPr="00BA103F">
              <w:rPr>
                <w:rFonts w:ascii="BundesSerif Regular" w:hAnsi="BundesSerif Regular"/>
                <w:b/>
              </w:rPr>
              <w:t>1</w:t>
            </w:r>
            <w:r w:rsidR="008A2755" w:rsidRPr="00BA103F">
              <w:rPr>
                <w:rFonts w:ascii="BundesSerif Regular" w:hAnsi="BundesSerif Regular"/>
                <w:b/>
              </w:rPr>
              <w:t>2</w:t>
            </w:r>
            <w:r w:rsidRPr="00BA103F">
              <w:rPr>
                <w:rFonts w:ascii="BundesSerif Regular" w:hAnsi="BundesSerif Regular"/>
                <w:b/>
              </w:rPr>
              <w:t>.2 Vernetzung</w:t>
            </w:r>
          </w:p>
        </w:tc>
      </w:tr>
      <w:tr w:rsidR="003E7E23" w:rsidRPr="00BA103F" w:rsidTr="004E5068">
        <w:tc>
          <w:tcPr>
            <w:tcW w:w="9072" w:type="dxa"/>
            <w:shd w:val="clear" w:color="auto" w:fill="auto"/>
          </w:tcPr>
          <w:p w:rsidR="003E7E23" w:rsidRPr="00BA103F" w:rsidRDefault="003E7E23" w:rsidP="003E7E23">
            <w:pPr>
              <w:spacing w:line="240" w:lineRule="auto"/>
              <w:rPr>
                <w:rFonts w:ascii="BundesSerif Regular" w:hAnsi="BundesSerif Regular"/>
              </w:rPr>
            </w:pPr>
            <w:r w:rsidRPr="00BA103F">
              <w:rPr>
                <w:rFonts w:ascii="BundesSerif Regular" w:hAnsi="BundesSerif Regular"/>
              </w:rPr>
              <w:t>Bitte zählen Sie in Anstrichen zunächst die Netzwerke und Kooperationspartner auf, die Sie für die Umsetzung Ihres geplanten Projekts gewonnen haben</w:t>
            </w:r>
            <w:r w:rsidR="009A71D9" w:rsidRPr="00BA103F">
              <w:rPr>
                <w:rFonts w:ascii="BundesSerif Regular" w:hAnsi="BundesSerif Regular"/>
              </w:rPr>
              <w:t xml:space="preserve"> und</w:t>
            </w:r>
            <w:r w:rsidRPr="00BA103F">
              <w:rPr>
                <w:rFonts w:ascii="BundesSerif Regular" w:hAnsi="BundesSerif Regular"/>
              </w:rPr>
              <w:t xml:space="preserve"> ggf.</w:t>
            </w:r>
            <w:r w:rsidR="009A71D9" w:rsidRPr="00BA103F">
              <w:rPr>
                <w:rFonts w:ascii="BundesSerif Regular" w:hAnsi="BundesSerif Regular"/>
              </w:rPr>
              <w:t>,</w:t>
            </w:r>
            <w:r w:rsidRPr="00BA103F">
              <w:rPr>
                <w:rFonts w:ascii="BundesSerif Regular" w:hAnsi="BundesSerif Regular"/>
              </w:rPr>
              <w:t xml:space="preserve"> welche Sie noch ansprechen wollen (separate Auflistung).</w:t>
            </w:r>
          </w:p>
          <w:p w:rsidR="003E7E23" w:rsidRPr="00BA103F" w:rsidRDefault="00AB01FF" w:rsidP="003E7E23">
            <w:pPr>
              <w:spacing w:before="240" w:after="120" w:line="240" w:lineRule="atLeast"/>
              <w:rPr>
                <w:rFonts w:ascii="BundesSerif Regular" w:hAnsi="BundesSerif Regular"/>
                <w:b/>
              </w:rPr>
            </w:pPr>
            <w:r w:rsidRPr="00BA103F">
              <w:rPr>
                <w:rFonts w:ascii="BundesSerif Regular" w:hAnsi="BundesSerif Regular"/>
              </w:rPr>
              <w:t xml:space="preserve">Bereits </w:t>
            </w:r>
            <w:r w:rsidRPr="00BA103F">
              <w:rPr>
                <w:rFonts w:ascii="BundesSerif Regular" w:hAnsi="BundesSerif Regular"/>
                <w:b/>
              </w:rPr>
              <w:t>als Kooperations</w:t>
            </w:r>
            <w:r w:rsidR="00110A5D" w:rsidRPr="00BA103F">
              <w:rPr>
                <w:rFonts w:ascii="BundesSerif Regular" w:hAnsi="BundesSerif Regular"/>
                <w:b/>
              </w:rPr>
              <w:t>-/Netzwerk</w:t>
            </w:r>
            <w:r w:rsidRPr="00BA103F">
              <w:rPr>
                <w:rFonts w:ascii="BundesSerif Regular" w:hAnsi="BundesSerif Regular"/>
                <w:b/>
              </w:rPr>
              <w:t>partner gewonnen</w:t>
            </w:r>
            <w:r w:rsidRPr="00BA103F">
              <w:rPr>
                <w:rFonts w:ascii="BundesSerif Regular" w:hAnsi="BundesSerif Regular"/>
              </w:rPr>
              <w:t>:</w:t>
            </w:r>
            <w:r w:rsidRPr="00BA103F">
              <w:rPr>
                <w:rFonts w:ascii="BundesSerif Regular" w:hAnsi="BundesSerif Regular"/>
                <w:b/>
              </w:rPr>
              <w:t xml:space="preserve"> </w:t>
            </w:r>
            <w:r w:rsidR="002C26C0" w:rsidRPr="00BA103F">
              <w:rPr>
                <w:rFonts w:ascii="BundesSerif Regular" w:hAnsi="BundesSerif Regular"/>
                <w:b/>
              </w:rPr>
              <w:fldChar w:fldCharType="begin">
                <w:ffData>
                  <w:name w:val="Text26"/>
                  <w:enabled/>
                  <w:calcOnExit w:val="0"/>
                  <w:textInput/>
                </w:ffData>
              </w:fldChar>
            </w:r>
            <w:r w:rsidR="003E7E23"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003E7E23" w:rsidRPr="00BA103F">
              <w:rPr>
                <w:rFonts w:ascii="BundesSerif Regular" w:hAnsi="BundesSerif Regular"/>
                <w:b/>
                <w:noProof/>
              </w:rPr>
              <w:t> </w:t>
            </w:r>
            <w:r w:rsidR="003E7E23" w:rsidRPr="00BA103F">
              <w:rPr>
                <w:rFonts w:ascii="BundesSerif Regular" w:hAnsi="BundesSerif Regular"/>
                <w:b/>
                <w:noProof/>
              </w:rPr>
              <w:t> </w:t>
            </w:r>
            <w:r w:rsidR="003E7E23" w:rsidRPr="00BA103F">
              <w:rPr>
                <w:rFonts w:ascii="BundesSerif Regular" w:hAnsi="BundesSerif Regular"/>
                <w:b/>
                <w:noProof/>
              </w:rPr>
              <w:t> </w:t>
            </w:r>
            <w:r w:rsidR="003E7E23" w:rsidRPr="00BA103F">
              <w:rPr>
                <w:rFonts w:ascii="BundesSerif Regular" w:hAnsi="BundesSerif Regular"/>
                <w:b/>
                <w:noProof/>
              </w:rPr>
              <w:t> </w:t>
            </w:r>
            <w:r w:rsidR="003E7E23" w:rsidRPr="00BA103F">
              <w:rPr>
                <w:rFonts w:ascii="BundesSerif Regular" w:hAnsi="BundesSerif Regular"/>
                <w:b/>
                <w:noProof/>
              </w:rPr>
              <w:t> </w:t>
            </w:r>
            <w:r w:rsidR="002C26C0" w:rsidRPr="00BA103F">
              <w:rPr>
                <w:rFonts w:ascii="BundesSerif Regular" w:hAnsi="BundesSerif Regular"/>
                <w:b/>
              </w:rPr>
              <w:fldChar w:fldCharType="end"/>
            </w:r>
          </w:p>
          <w:p w:rsidR="00AB01FF" w:rsidRPr="00BA103F" w:rsidRDefault="00AB01FF" w:rsidP="003E7E23">
            <w:pPr>
              <w:spacing w:before="240" w:after="120" w:line="240" w:lineRule="atLeast"/>
              <w:rPr>
                <w:rFonts w:ascii="BundesSerif Regular" w:hAnsi="BundesSerif Regular"/>
                <w:b/>
              </w:rPr>
            </w:pPr>
            <w:r w:rsidRPr="00BA103F">
              <w:rPr>
                <w:rFonts w:ascii="BundesSerif Regular" w:hAnsi="BundesSerif Regular"/>
              </w:rPr>
              <w:t>Weiter angesprochen werden</w:t>
            </w:r>
            <w:r w:rsidR="00100C8A" w:rsidRPr="00BA103F">
              <w:rPr>
                <w:rFonts w:ascii="BundesSerif Regular" w:hAnsi="BundesSerif Regular"/>
              </w:rPr>
              <w:t xml:space="preserve"> sollen</w:t>
            </w:r>
            <w:r w:rsidRPr="00BA103F">
              <w:rPr>
                <w:rFonts w:ascii="BundesSerif Regular" w:hAnsi="BundesSerif Regular"/>
              </w:rPr>
              <w:t>:</w:t>
            </w:r>
            <w:r w:rsidRPr="00BA103F">
              <w:rPr>
                <w:rFonts w:ascii="BundesSerif Regular" w:hAnsi="BundesSerif Regular"/>
                <w:b/>
              </w:rPr>
              <w:t xml:space="preserve"> </w:t>
            </w:r>
            <w:r w:rsidR="002C26C0" w:rsidRPr="00BA103F">
              <w:rPr>
                <w:rFonts w:ascii="BundesSerif Regular" w:hAnsi="BundesSerif Regular"/>
                <w:b/>
              </w:rPr>
              <w:fldChar w:fldCharType="begin">
                <w:ffData>
                  <w:name w:val="Text26"/>
                  <w:enabled/>
                  <w:calcOnExit w:val="0"/>
                  <w:textInput/>
                </w:ffData>
              </w:fldChar>
            </w:r>
            <w:r w:rsidRPr="00BA103F">
              <w:rPr>
                <w:rFonts w:ascii="BundesSerif Regular" w:hAnsi="BundesSerif Regular"/>
                <w:b/>
              </w:rPr>
              <w:instrText xml:space="preserve"> FORMTEXT </w:instrText>
            </w:r>
            <w:r w:rsidR="002C26C0" w:rsidRPr="00BA103F">
              <w:rPr>
                <w:rFonts w:ascii="BundesSerif Regular" w:hAnsi="BundesSerif Regular"/>
                <w:b/>
              </w:rPr>
            </w:r>
            <w:r w:rsidR="002C26C0" w:rsidRPr="00BA103F">
              <w:rPr>
                <w:rFonts w:ascii="BundesSerif Regular" w:hAnsi="BundesSerif Regular"/>
                <w:b/>
              </w:rPr>
              <w:fldChar w:fldCharType="separate"/>
            </w:r>
            <w:r w:rsidRPr="00BA103F">
              <w:rPr>
                <w:rFonts w:ascii="BundesSerif Regular" w:hAnsi="BundesSerif Regular"/>
                <w:b/>
                <w:noProof/>
              </w:rPr>
              <w:t> </w:t>
            </w:r>
            <w:r w:rsidRPr="00BA103F">
              <w:rPr>
                <w:rFonts w:ascii="BundesSerif Regular" w:hAnsi="BundesSerif Regular"/>
                <w:b/>
                <w:noProof/>
              </w:rPr>
              <w:t> </w:t>
            </w:r>
            <w:r w:rsidRPr="00BA103F">
              <w:rPr>
                <w:rFonts w:ascii="BundesSerif Regular" w:hAnsi="BundesSerif Regular"/>
                <w:b/>
                <w:noProof/>
              </w:rPr>
              <w:t> </w:t>
            </w:r>
            <w:r w:rsidRPr="00BA103F">
              <w:rPr>
                <w:rFonts w:ascii="BundesSerif Regular" w:hAnsi="BundesSerif Regular"/>
                <w:b/>
                <w:noProof/>
              </w:rPr>
              <w:t> </w:t>
            </w:r>
            <w:r w:rsidRPr="00BA103F">
              <w:rPr>
                <w:rFonts w:ascii="BundesSerif Regular" w:hAnsi="BundesSerif Regular"/>
                <w:b/>
                <w:noProof/>
              </w:rPr>
              <w:t> </w:t>
            </w:r>
            <w:r w:rsidR="002C26C0" w:rsidRPr="00BA103F">
              <w:rPr>
                <w:rFonts w:ascii="BundesSerif Regular" w:hAnsi="BundesSerif Regular"/>
                <w:b/>
              </w:rPr>
              <w:fldChar w:fldCharType="end"/>
            </w:r>
          </w:p>
        </w:tc>
      </w:tr>
      <w:tr w:rsidR="003E7E23" w:rsidRPr="00BA103F" w:rsidTr="004E5068">
        <w:tc>
          <w:tcPr>
            <w:tcW w:w="9072" w:type="dxa"/>
            <w:shd w:val="clear" w:color="auto" w:fill="auto"/>
          </w:tcPr>
          <w:p w:rsidR="00F845D1" w:rsidRPr="00BA103F" w:rsidRDefault="00153CAA" w:rsidP="00110A5D">
            <w:pPr>
              <w:spacing w:before="240" w:after="120" w:line="240" w:lineRule="atLeast"/>
              <w:rPr>
                <w:rFonts w:ascii="BundesSerif Regular" w:hAnsi="BundesSerif Regular"/>
              </w:rPr>
            </w:pPr>
            <w:r w:rsidRPr="00BA103F">
              <w:rPr>
                <w:rFonts w:ascii="BundesSerif Regular" w:hAnsi="BundesSerif Regular"/>
              </w:rPr>
              <w:t xml:space="preserve">Geben Sie im Folgenden bitte an, </w:t>
            </w:r>
            <w:r w:rsidR="009A71D9" w:rsidRPr="00BA103F">
              <w:rPr>
                <w:rFonts w:ascii="BundesSerif Regular" w:hAnsi="BundesSerif Regular"/>
              </w:rPr>
              <w:t>mit</w:t>
            </w:r>
            <w:r w:rsidR="00110A5D" w:rsidRPr="00BA103F">
              <w:rPr>
                <w:rFonts w:ascii="BundesSerif Regular" w:hAnsi="BundesSerif Regular"/>
              </w:rPr>
              <w:t xml:space="preserve"> welche</w:t>
            </w:r>
            <w:r w:rsidR="009A71D9" w:rsidRPr="00BA103F">
              <w:rPr>
                <w:rFonts w:ascii="BundesSerif Regular" w:hAnsi="BundesSerif Regular"/>
              </w:rPr>
              <w:t>n</w:t>
            </w:r>
            <w:r w:rsidR="00110A5D" w:rsidRPr="00BA103F">
              <w:rPr>
                <w:rFonts w:ascii="BundesSerif Regular" w:hAnsi="BundesSerif Regular"/>
              </w:rPr>
              <w:t xml:space="preserve"> </w:t>
            </w:r>
            <w:r w:rsidR="00110A5D" w:rsidRPr="00BA103F">
              <w:rPr>
                <w:rFonts w:ascii="BundesSerif Regular" w:hAnsi="BundesSerif Regular"/>
                <w:b/>
              </w:rPr>
              <w:t>Maßnahmen</w:t>
            </w:r>
            <w:r w:rsidR="00110A5D" w:rsidRPr="00BA103F">
              <w:rPr>
                <w:rFonts w:ascii="BundesSerif Regular" w:hAnsi="BundesSerif Regular"/>
              </w:rPr>
              <w:t xml:space="preserve"> </w:t>
            </w:r>
            <w:r w:rsidRPr="00BA103F">
              <w:rPr>
                <w:rFonts w:ascii="BundesSerif Regular" w:hAnsi="BundesSerif Regular"/>
              </w:rPr>
              <w:t xml:space="preserve">Sie die </w:t>
            </w:r>
            <w:r w:rsidR="00110A5D" w:rsidRPr="00BA103F">
              <w:rPr>
                <w:rFonts w:ascii="BundesSerif Regular" w:hAnsi="BundesSerif Regular"/>
              </w:rPr>
              <w:t xml:space="preserve">genannten </w:t>
            </w:r>
            <w:r w:rsidRPr="00BA103F">
              <w:rPr>
                <w:rFonts w:ascii="BundesSerif Regular" w:hAnsi="BundesSerif Regular"/>
              </w:rPr>
              <w:t xml:space="preserve">Partner konkret </w:t>
            </w:r>
            <w:r w:rsidRPr="00BA103F">
              <w:rPr>
                <w:rFonts w:ascii="BundesSerif Regular" w:hAnsi="BundesSerif Regular"/>
              </w:rPr>
              <w:lastRenderedPageBreak/>
              <w:t xml:space="preserve">bei der Projektumsetzung einbinden werden. </w:t>
            </w:r>
          </w:p>
          <w:p w:rsidR="00595E30" w:rsidRPr="00BA103F" w:rsidRDefault="00F452BE" w:rsidP="009A71D9">
            <w:pPr>
              <w:spacing w:line="240" w:lineRule="auto"/>
              <w:rPr>
                <w:rFonts w:ascii="BundesSerif Regular" w:hAnsi="BundesSerif Regular"/>
              </w:rPr>
            </w:pPr>
            <w:r w:rsidRPr="00BA103F">
              <w:rPr>
                <w:rFonts w:ascii="BundesSerif Regular" w:hAnsi="BundesSerif Regular"/>
              </w:rPr>
              <w:t>Maßnahme</w:t>
            </w:r>
            <w:r w:rsidR="00595E30" w:rsidRPr="00BA103F">
              <w:rPr>
                <w:rFonts w:ascii="BundesSerif Regular" w:hAnsi="BundesSerif Regular"/>
              </w:rPr>
              <w:t xml:space="preserve">: </w:t>
            </w:r>
            <w:r w:rsidR="002C26C0" w:rsidRPr="00BA103F">
              <w:rPr>
                <w:rFonts w:ascii="BundesSerif Regular" w:hAnsi="BundesSerif Regular"/>
              </w:rPr>
              <w:fldChar w:fldCharType="begin">
                <w:ffData>
                  <w:name w:val=""/>
                  <w:enabled/>
                  <w:calcOnExit w:val="0"/>
                  <w:textInput/>
                </w:ffData>
              </w:fldChar>
            </w:r>
            <w:r w:rsidR="00595E30"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00595E30" w:rsidRPr="00BA103F">
              <w:rPr>
                <w:noProof/>
              </w:rPr>
              <w:t> </w:t>
            </w:r>
            <w:r w:rsidR="00595E30" w:rsidRPr="00BA103F">
              <w:rPr>
                <w:noProof/>
              </w:rPr>
              <w:t> </w:t>
            </w:r>
            <w:r w:rsidR="00595E30" w:rsidRPr="00BA103F">
              <w:rPr>
                <w:noProof/>
              </w:rPr>
              <w:t> </w:t>
            </w:r>
            <w:r w:rsidR="00595E30" w:rsidRPr="00BA103F">
              <w:rPr>
                <w:noProof/>
              </w:rPr>
              <w:t> </w:t>
            </w:r>
            <w:r w:rsidR="00595E30" w:rsidRPr="00BA103F">
              <w:rPr>
                <w:noProof/>
              </w:rPr>
              <w:t> </w:t>
            </w:r>
            <w:r w:rsidR="002C26C0" w:rsidRPr="00BA103F">
              <w:rPr>
                <w:rFonts w:ascii="BundesSerif Regular" w:hAnsi="BundesSerif Regular"/>
              </w:rPr>
              <w:fldChar w:fldCharType="end"/>
            </w:r>
          </w:p>
          <w:p w:rsidR="00F452BE" w:rsidRPr="00BA103F" w:rsidRDefault="00F452BE" w:rsidP="009A71D9">
            <w:pPr>
              <w:spacing w:line="240" w:lineRule="auto"/>
              <w:rPr>
                <w:rFonts w:ascii="BundesSerif Regular" w:hAnsi="BundesSerif Regular"/>
              </w:rPr>
            </w:pPr>
            <w:r w:rsidRPr="00BA103F">
              <w:rPr>
                <w:rFonts w:ascii="BundesSerif Regular" w:hAnsi="BundesSerif Regular"/>
              </w:rPr>
              <w:t xml:space="preserve">Maßnahme: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F452BE" w:rsidRPr="00BA103F" w:rsidRDefault="00F452BE" w:rsidP="009A71D9">
            <w:pPr>
              <w:spacing w:line="240" w:lineRule="auto"/>
              <w:rPr>
                <w:rFonts w:ascii="BundesSerif Regular" w:hAnsi="BundesSerif Regular"/>
              </w:rPr>
            </w:pPr>
            <w:r w:rsidRPr="00BA103F">
              <w:rPr>
                <w:rFonts w:ascii="BundesSerif Regular" w:hAnsi="BundesSerif Regular"/>
              </w:rPr>
              <w:t xml:space="preserve">Maßnahme: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595E30" w:rsidRPr="00BA103F" w:rsidRDefault="00595E30" w:rsidP="00595E30">
            <w:pPr>
              <w:pStyle w:val="Listenabsatz"/>
              <w:spacing w:line="240" w:lineRule="auto"/>
              <w:rPr>
                <w:rFonts w:ascii="BundesSerif Regular" w:hAnsi="BundesSerif Regular"/>
              </w:rPr>
            </w:pPr>
          </w:p>
        </w:tc>
      </w:tr>
      <w:tr w:rsidR="003E7E23" w:rsidRPr="00BA103F" w:rsidTr="004E5068">
        <w:tc>
          <w:tcPr>
            <w:tcW w:w="9072" w:type="dxa"/>
            <w:shd w:val="clear" w:color="auto" w:fill="auto"/>
          </w:tcPr>
          <w:p w:rsidR="009A71D9" w:rsidRPr="00BA103F" w:rsidRDefault="009A71D9" w:rsidP="009A71D9">
            <w:pPr>
              <w:spacing w:line="240" w:lineRule="auto"/>
              <w:rPr>
                <w:rFonts w:ascii="BundesSerif Regular" w:hAnsi="BundesSerif Regular"/>
              </w:rPr>
            </w:pPr>
            <w:r w:rsidRPr="00BA103F">
              <w:rPr>
                <w:rFonts w:ascii="BundesSerif Regular" w:hAnsi="BundesSerif Regular"/>
              </w:rPr>
              <w:lastRenderedPageBreak/>
              <w:t>Bennen</w:t>
            </w:r>
            <w:r w:rsidR="00153CAA" w:rsidRPr="00BA103F">
              <w:rPr>
                <w:rFonts w:ascii="BundesSerif Regular" w:hAnsi="BundesSerif Regular"/>
              </w:rPr>
              <w:t xml:space="preserve"> Sie </w:t>
            </w:r>
            <w:r w:rsidR="00153CAA" w:rsidRPr="00BA103F">
              <w:rPr>
                <w:rFonts w:ascii="BundesSerif Regular" w:hAnsi="BundesSerif Regular"/>
                <w:b/>
              </w:rPr>
              <w:t>Indikatoren</w:t>
            </w:r>
            <w:r w:rsidR="00153CAA" w:rsidRPr="00BA103F">
              <w:rPr>
                <w:rFonts w:ascii="BundesSerif Regular" w:hAnsi="BundesSerif Regular"/>
              </w:rPr>
              <w:t xml:space="preserve">, durch die Sie </w:t>
            </w:r>
            <w:r w:rsidRPr="00BA103F">
              <w:rPr>
                <w:rFonts w:ascii="BundesSerif Regular" w:hAnsi="BundesSerif Regular"/>
              </w:rPr>
              <w:t>überprüfen</w:t>
            </w:r>
            <w:r w:rsidR="00153CAA" w:rsidRPr="00BA103F">
              <w:rPr>
                <w:rFonts w:ascii="BundesSerif Regular" w:hAnsi="BundesSerif Regular"/>
              </w:rPr>
              <w:t>, ob eine erfolgreiche Zusammenarbeit mit den Kooperationspartnern bzw. die Vernetzung mit neuen Akteuren gelungen ist (Erfolgskontrolle)</w:t>
            </w:r>
            <w:r w:rsidR="008F76B8" w:rsidRPr="00BA103F">
              <w:rPr>
                <w:rFonts w:ascii="BundesSerif Regular" w:hAnsi="BundesSerif Regular"/>
              </w:rPr>
              <w:t xml:space="preserve">. </w:t>
            </w:r>
          </w:p>
          <w:p w:rsidR="003E7E23" w:rsidRPr="00BA103F" w:rsidRDefault="003E7E23" w:rsidP="005D03C1">
            <w:pPr>
              <w:spacing w:line="240" w:lineRule="auto"/>
              <w:rPr>
                <w:rFonts w:ascii="BundesSerif Regular" w:hAnsi="BundesSerif Regular"/>
              </w:rPr>
            </w:pPr>
          </w:p>
          <w:p w:rsidR="003E7E23" w:rsidRPr="00BA103F" w:rsidRDefault="003E7E23" w:rsidP="009A71D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F452BE" w:rsidRPr="00BA103F" w:rsidRDefault="00F452BE" w:rsidP="009A71D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F452BE" w:rsidRPr="00BA103F" w:rsidRDefault="00F452BE" w:rsidP="009A71D9">
            <w:pPr>
              <w:spacing w:line="240" w:lineRule="auto"/>
              <w:rPr>
                <w:rFonts w:ascii="BundesSerif Regular" w:hAnsi="BundesSerif Regular"/>
              </w:rPr>
            </w:pPr>
            <w:r w:rsidRPr="00BA103F">
              <w:rPr>
                <w:rFonts w:ascii="BundesSerif Regular" w:hAnsi="BundesSerif Regular"/>
              </w:rPr>
              <w:t xml:space="preserve">Indikator: </w:t>
            </w:r>
            <w:r w:rsidR="002C26C0" w:rsidRPr="00BA103F">
              <w:rPr>
                <w:rFonts w:ascii="BundesSerif Regular" w:hAnsi="BundesSerif Regular"/>
              </w:rPr>
              <w:fldChar w:fldCharType="begin">
                <w:ffData>
                  <w:name w:val=""/>
                  <w:enabled/>
                  <w:calcOnExit w:val="0"/>
                  <w:textInput/>
                </w:ffData>
              </w:fldChar>
            </w:r>
            <w:r w:rsidRPr="00BA103F">
              <w:rPr>
                <w:rFonts w:ascii="BundesSerif Regular" w:hAnsi="BundesSerif Regular"/>
              </w:rPr>
              <w:instrText xml:space="preserve"> FORMTEXT </w:instrText>
            </w:r>
            <w:r w:rsidR="002C26C0" w:rsidRPr="00BA103F">
              <w:rPr>
                <w:rFonts w:ascii="BundesSerif Regular" w:hAnsi="BundesSerif Regular"/>
              </w:rPr>
            </w:r>
            <w:r w:rsidR="002C26C0" w:rsidRPr="00BA103F">
              <w:rPr>
                <w:rFonts w:ascii="BundesSerif Regular" w:hAnsi="BundesSerif Regular"/>
              </w:rPr>
              <w:fldChar w:fldCharType="separate"/>
            </w:r>
            <w:r w:rsidRPr="00BA103F">
              <w:rPr>
                <w:noProof/>
              </w:rPr>
              <w:t> </w:t>
            </w:r>
            <w:r w:rsidRPr="00BA103F">
              <w:rPr>
                <w:noProof/>
              </w:rPr>
              <w:t> </w:t>
            </w:r>
            <w:r w:rsidRPr="00BA103F">
              <w:rPr>
                <w:noProof/>
              </w:rPr>
              <w:t> </w:t>
            </w:r>
            <w:r w:rsidRPr="00BA103F">
              <w:rPr>
                <w:noProof/>
              </w:rPr>
              <w:t> </w:t>
            </w:r>
            <w:r w:rsidRPr="00BA103F">
              <w:rPr>
                <w:noProof/>
              </w:rPr>
              <w:t> </w:t>
            </w:r>
            <w:r w:rsidR="002C26C0" w:rsidRPr="00BA103F">
              <w:rPr>
                <w:rFonts w:ascii="BundesSerif Regular" w:hAnsi="BundesSerif Regular"/>
              </w:rPr>
              <w:fldChar w:fldCharType="end"/>
            </w:r>
          </w:p>
          <w:p w:rsidR="003E7E23" w:rsidRPr="00BA103F" w:rsidRDefault="003E7E23" w:rsidP="00DB0E59">
            <w:pPr>
              <w:spacing w:line="240" w:lineRule="auto"/>
              <w:rPr>
                <w:rFonts w:ascii="BundesSerif Regular" w:hAnsi="BundesSerif Regular"/>
              </w:rPr>
            </w:pPr>
          </w:p>
        </w:tc>
      </w:tr>
    </w:tbl>
    <w:p w:rsidR="00B473EA" w:rsidRDefault="00B473EA" w:rsidP="0082042C">
      <w:pPr>
        <w:rPr>
          <w:rFonts w:ascii="BundesSerif Regular" w:hAnsi="BundesSerif Regular"/>
          <w:color w:val="000000" w:themeColor="text1"/>
          <w:szCs w:val="22"/>
        </w:rPr>
      </w:pPr>
    </w:p>
    <w:tbl>
      <w:tblPr>
        <w:tblStyle w:val="Tabellengitternetz"/>
        <w:tblW w:w="9072" w:type="dxa"/>
        <w:tblInd w:w="392" w:type="dxa"/>
        <w:tblLayout w:type="fixed"/>
        <w:tblLook w:val="04A0"/>
      </w:tblPr>
      <w:tblGrid>
        <w:gridCol w:w="9072"/>
      </w:tblGrid>
      <w:tr w:rsidR="00811B83" w:rsidRPr="002F0DF5" w:rsidTr="005D03C1">
        <w:tc>
          <w:tcPr>
            <w:tcW w:w="9072" w:type="dxa"/>
            <w:tcBorders>
              <w:bottom w:val="single" w:sz="4" w:space="0" w:color="auto"/>
            </w:tcBorders>
            <w:shd w:val="clear" w:color="auto" w:fill="FABF8F" w:themeFill="accent6" w:themeFillTint="99"/>
          </w:tcPr>
          <w:p w:rsidR="00811B83" w:rsidRPr="002F0DF5" w:rsidRDefault="00811B83" w:rsidP="005D03C1">
            <w:pPr>
              <w:pStyle w:val="Listenabsatz"/>
              <w:numPr>
                <w:ilvl w:val="0"/>
                <w:numId w:val="5"/>
              </w:numPr>
              <w:spacing w:before="240" w:after="120" w:line="240" w:lineRule="atLeast"/>
              <w:ind w:left="359"/>
              <w:contextualSpacing w:val="0"/>
              <w:rPr>
                <w:rFonts w:ascii="BundesSerif Regular" w:hAnsi="BundesSerif Regular"/>
              </w:rPr>
            </w:pPr>
            <w:r w:rsidRPr="002F0DF5">
              <w:rPr>
                <w:rFonts w:ascii="BundesSerif Regular" w:hAnsi="BundesSerif Regular"/>
                <w:b/>
              </w:rPr>
              <w:t>1</w:t>
            </w:r>
            <w:r w:rsidR="008A2755" w:rsidRPr="002F0DF5">
              <w:rPr>
                <w:rFonts w:ascii="BundesSerif Regular" w:hAnsi="BundesSerif Regular"/>
                <w:b/>
              </w:rPr>
              <w:t>2</w:t>
            </w:r>
            <w:r w:rsidRPr="002F0DF5">
              <w:rPr>
                <w:rFonts w:ascii="BundesSerif Regular" w:hAnsi="BundesSerif Regular"/>
                <w:b/>
              </w:rPr>
              <w:t>.3 Nachhaltigkeit des Projektansatzes</w:t>
            </w:r>
          </w:p>
        </w:tc>
      </w:tr>
      <w:tr w:rsidR="00811B83" w:rsidRPr="002F0DF5" w:rsidTr="004E5068">
        <w:tc>
          <w:tcPr>
            <w:tcW w:w="9072" w:type="dxa"/>
            <w:shd w:val="clear" w:color="auto" w:fill="auto"/>
          </w:tcPr>
          <w:p w:rsidR="00876685" w:rsidRPr="002F0DF5" w:rsidRDefault="00876685" w:rsidP="00876685">
            <w:pPr>
              <w:pStyle w:val="Listenabsatz"/>
              <w:spacing w:before="240" w:after="120" w:line="240" w:lineRule="atLeast"/>
              <w:ind w:left="0"/>
              <w:contextualSpacing w:val="0"/>
              <w:jc w:val="both"/>
              <w:rPr>
                <w:rFonts w:ascii="BundesSerif Regular" w:hAnsi="BundesSerif Regular"/>
                <w:strike/>
              </w:rPr>
            </w:pPr>
            <w:r w:rsidRPr="002F0DF5">
              <w:rPr>
                <w:rFonts w:ascii="BundesSerif Regular" w:hAnsi="BundesSerif Regular"/>
              </w:rPr>
              <w:t>Bitte beschreiben Sie</w:t>
            </w:r>
            <w:r w:rsidR="00AB1C92" w:rsidRPr="002F0DF5">
              <w:rPr>
                <w:rFonts w:ascii="BundesSerif Regular" w:hAnsi="BundesSerif Regular"/>
              </w:rPr>
              <w:t xml:space="preserve"> </w:t>
            </w:r>
            <w:r w:rsidR="00FF20ED" w:rsidRPr="002F0DF5">
              <w:rPr>
                <w:rFonts w:ascii="BundesSerif Regular" w:hAnsi="BundesSerif Regular"/>
                <w:b/>
              </w:rPr>
              <w:t>Maßnahmen</w:t>
            </w:r>
            <w:r w:rsidR="00AB1C92" w:rsidRPr="002F0DF5">
              <w:rPr>
                <w:rFonts w:ascii="BundesSerif Regular" w:hAnsi="BundesSerif Regular"/>
              </w:rPr>
              <w:t>, die</w:t>
            </w:r>
            <w:r w:rsidR="008F76B8" w:rsidRPr="002F0DF5">
              <w:rPr>
                <w:rFonts w:ascii="BundesSerif Regular" w:hAnsi="BundesSerif Regular"/>
              </w:rPr>
              <w:t xml:space="preserve"> sie planen, um eine Weiterführung der</w:t>
            </w:r>
            <w:r w:rsidRPr="002F0DF5">
              <w:rPr>
                <w:rFonts w:ascii="BundesSerif Regular" w:hAnsi="BundesSerif Regular"/>
              </w:rPr>
              <w:t xml:space="preserve"> Projektangebote über das Ende der Projektlaufzeit hinaus </w:t>
            </w:r>
            <w:r w:rsidR="008F76B8" w:rsidRPr="002F0DF5">
              <w:rPr>
                <w:rFonts w:ascii="BundesSerif Regular" w:hAnsi="BundesSerif Regular"/>
              </w:rPr>
              <w:t>sicherzustellen</w:t>
            </w:r>
            <w:r w:rsidR="00FF20ED" w:rsidRPr="002F0DF5">
              <w:rPr>
                <w:rFonts w:ascii="BundesSerif Regular" w:hAnsi="BundesSerif Regular"/>
              </w:rPr>
              <w:t xml:space="preserve">. </w:t>
            </w:r>
            <w:r w:rsidRPr="002F0DF5">
              <w:rPr>
                <w:rFonts w:ascii="BundesSerif Regular" w:hAnsi="BundesSerif Regular"/>
              </w:rPr>
              <w:t>Dies kann z. B. die Fortführung von (einzelnen) Maßnahmen durch die örtliche Kommune oder durch ehrenamtliche Arbeit sein.</w:t>
            </w:r>
          </w:p>
          <w:p w:rsidR="000B0633" w:rsidRPr="002F0DF5" w:rsidRDefault="000B0633" w:rsidP="009A71D9">
            <w:pPr>
              <w:spacing w:line="240" w:lineRule="auto"/>
              <w:rPr>
                <w:rFonts w:ascii="BundesSerif Regular" w:hAnsi="BundesSerif Regular"/>
              </w:rPr>
            </w:pPr>
            <w:r w:rsidRPr="002F0DF5">
              <w:rPr>
                <w:rFonts w:ascii="BundesSerif Regular" w:hAnsi="BundesSerif Regular"/>
              </w:rPr>
              <w:t xml:space="preserve">Maßnahme: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0B0633" w:rsidRPr="002F0DF5" w:rsidRDefault="000B0633" w:rsidP="009A71D9">
            <w:pPr>
              <w:spacing w:line="240" w:lineRule="auto"/>
              <w:rPr>
                <w:rFonts w:ascii="BundesSerif Regular" w:hAnsi="BundesSerif Regular"/>
              </w:rPr>
            </w:pPr>
            <w:r w:rsidRPr="002F0DF5">
              <w:rPr>
                <w:rFonts w:ascii="BundesSerif Regular" w:hAnsi="BundesSerif Regular"/>
              </w:rPr>
              <w:t xml:space="preserve">Maßnahme: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811B83" w:rsidRPr="002F0DF5" w:rsidRDefault="000B0633" w:rsidP="009A71D9">
            <w:pPr>
              <w:spacing w:line="240" w:lineRule="auto"/>
              <w:rPr>
                <w:rFonts w:ascii="BundesSerif Regular" w:hAnsi="BundesSerif Regular"/>
              </w:rPr>
            </w:pPr>
            <w:r w:rsidRPr="002F0DF5">
              <w:rPr>
                <w:rFonts w:ascii="BundesSerif Regular" w:hAnsi="BundesSerif Regular"/>
              </w:rPr>
              <w:t xml:space="preserve">Maßnahme: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9A71D9" w:rsidRPr="002F0DF5" w:rsidRDefault="009A71D9" w:rsidP="009A71D9">
            <w:pPr>
              <w:spacing w:line="240" w:lineRule="auto"/>
              <w:rPr>
                <w:rFonts w:ascii="BundesSerif Regular" w:hAnsi="BundesSerif Regular"/>
              </w:rPr>
            </w:pPr>
          </w:p>
        </w:tc>
      </w:tr>
      <w:tr w:rsidR="00811B83" w:rsidRPr="002F0DF5" w:rsidTr="004E5068">
        <w:tc>
          <w:tcPr>
            <w:tcW w:w="9072" w:type="dxa"/>
            <w:shd w:val="clear" w:color="auto" w:fill="auto"/>
          </w:tcPr>
          <w:p w:rsidR="00F845D1" w:rsidRPr="002F0DF5" w:rsidRDefault="00876685" w:rsidP="005D03C1">
            <w:pPr>
              <w:spacing w:before="240" w:after="120" w:line="240" w:lineRule="atLeast"/>
              <w:rPr>
                <w:rFonts w:ascii="BundesSerif Regular" w:hAnsi="BundesSerif Regular"/>
              </w:rPr>
            </w:pPr>
            <w:r w:rsidRPr="002F0DF5">
              <w:rPr>
                <w:rFonts w:ascii="BundesSerif Regular" w:hAnsi="BundesSerif Regular"/>
              </w:rPr>
              <w:t>Bitte benennen Sie</w:t>
            </w:r>
            <w:r w:rsidR="00962B60" w:rsidRPr="002F0DF5">
              <w:rPr>
                <w:rFonts w:ascii="BundesSerif Regular" w:hAnsi="BundesSerif Regular"/>
              </w:rPr>
              <w:t xml:space="preserve"> </w:t>
            </w:r>
            <w:r w:rsidRPr="002F0DF5">
              <w:rPr>
                <w:rFonts w:ascii="BundesSerif Regular" w:hAnsi="BundesSerif Regular"/>
                <w:b/>
              </w:rPr>
              <w:t>Indikatoren</w:t>
            </w:r>
            <w:r w:rsidR="00DD7DE6" w:rsidRPr="002F0DF5">
              <w:rPr>
                <w:rFonts w:ascii="BundesSerif Regular" w:hAnsi="BundesSerif Regular"/>
              </w:rPr>
              <w:t>, an</w:t>
            </w:r>
            <w:r w:rsidR="00FE4FEE" w:rsidRPr="002F0DF5">
              <w:rPr>
                <w:rFonts w:ascii="BundesSerif Regular" w:hAnsi="BundesSerif Regular"/>
              </w:rPr>
              <w:t>hand derer</w:t>
            </w:r>
            <w:r w:rsidR="00DD7DE6" w:rsidRPr="002F0DF5">
              <w:rPr>
                <w:rFonts w:ascii="BundesSerif Regular" w:hAnsi="BundesSerif Regular"/>
              </w:rPr>
              <w:t xml:space="preserve"> die gelungene Nachhaltigkeit des Projektansatzes </w:t>
            </w:r>
            <w:r w:rsidR="00FE4FEE" w:rsidRPr="002F0DF5">
              <w:rPr>
                <w:rFonts w:ascii="BundesSerif Regular" w:hAnsi="BundesSerif Regular"/>
              </w:rPr>
              <w:t xml:space="preserve">überprüft werden </w:t>
            </w:r>
            <w:r w:rsidR="009A57B3" w:rsidRPr="002F0DF5">
              <w:rPr>
                <w:rFonts w:ascii="BundesSerif Regular" w:hAnsi="BundesSerif Regular"/>
              </w:rPr>
              <w:t>könnte</w:t>
            </w:r>
            <w:r w:rsidR="00962B60" w:rsidRPr="002F0DF5">
              <w:rPr>
                <w:rFonts w:ascii="BundesSerif Regular" w:hAnsi="BundesSerif Regular"/>
              </w:rPr>
              <w:t xml:space="preserve"> (Erfolgskontrolle). </w:t>
            </w:r>
          </w:p>
          <w:p w:rsidR="00962B60" w:rsidRPr="002F0DF5" w:rsidRDefault="00962B60" w:rsidP="009A71D9">
            <w:pPr>
              <w:spacing w:line="240" w:lineRule="auto"/>
              <w:rPr>
                <w:rFonts w:ascii="BundesSerif Regular" w:hAnsi="BundesSerif Regular"/>
              </w:rPr>
            </w:pPr>
            <w:r w:rsidRPr="002F0DF5">
              <w:rPr>
                <w:rFonts w:ascii="BundesSerif Regular" w:hAnsi="BundesSerif Regular"/>
              </w:rPr>
              <w:t xml:space="preserve">Indikator: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962B60" w:rsidRPr="002F0DF5" w:rsidRDefault="00962B60" w:rsidP="009A71D9">
            <w:pPr>
              <w:spacing w:line="240" w:lineRule="auto"/>
              <w:rPr>
                <w:rFonts w:ascii="BundesSerif Regular" w:hAnsi="BundesSerif Regular"/>
              </w:rPr>
            </w:pPr>
            <w:r w:rsidRPr="002F0DF5">
              <w:rPr>
                <w:rFonts w:ascii="BundesSerif Regular" w:hAnsi="BundesSerif Regular"/>
              </w:rPr>
              <w:t xml:space="preserve">Indikator: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962B60" w:rsidRPr="002F0DF5" w:rsidRDefault="00962B60" w:rsidP="009A71D9">
            <w:pPr>
              <w:spacing w:line="240" w:lineRule="auto"/>
              <w:rPr>
                <w:rFonts w:ascii="BundesSerif Regular" w:hAnsi="BundesSerif Regular"/>
              </w:rPr>
            </w:pPr>
            <w:r w:rsidRPr="002F0DF5">
              <w:rPr>
                <w:rFonts w:ascii="BundesSerif Regular" w:hAnsi="BundesSerif Regular"/>
              </w:rPr>
              <w:t xml:space="preserve">Indikator: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4801F7" w:rsidRPr="002F0DF5" w:rsidRDefault="004801F7" w:rsidP="004801F7">
            <w:pPr>
              <w:pStyle w:val="Listenabsatz"/>
              <w:spacing w:line="240" w:lineRule="auto"/>
              <w:rPr>
                <w:rFonts w:ascii="BundesSerif Regular" w:hAnsi="BundesSerif Regular"/>
              </w:rPr>
            </w:pPr>
          </w:p>
        </w:tc>
      </w:tr>
    </w:tbl>
    <w:p w:rsidR="003E7E23" w:rsidRDefault="003E7E23" w:rsidP="0082042C">
      <w:pPr>
        <w:rPr>
          <w:rFonts w:ascii="BundesSerif Regular" w:hAnsi="BundesSerif Regular"/>
          <w:color w:val="000000" w:themeColor="text1"/>
          <w:szCs w:val="22"/>
        </w:rPr>
      </w:pPr>
    </w:p>
    <w:tbl>
      <w:tblPr>
        <w:tblStyle w:val="Tabellengitternetz"/>
        <w:tblW w:w="9072" w:type="dxa"/>
        <w:tblInd w:w="392" w:type="dxa"/>
        <w:tblLayout w:type="fixed"/>
        <w:tblLook w:val="04A0"/>
      </w:tblPr>
      <w:tblGrid>
        <w:gridCol w:w="9072"/>
      </w:tblGrid>
      <w:tr w:rsidR="007C0500" w:rsidRPr="002F0DF5" w:rsidTr="005D03C1">
        <w:tc>
          <w:tcPr>
            <w:tcW w:w="9072" w:type="dxa"/>
            <w:tcBorders>
              <w:bottom w:val="single" w:sz="4" w:space="0" w:color="auto"/>
            </w:tcBorders>
            <w:shd w:val="clear" w:color="auto" w:fill="FABF8F" w:themeFill="accent6" w:themeFillTint="99"/>
          </w:tcPr>
          <w:p w:rsidR="007C0500" w:rsidRPr="002F0DF5" w:rsidRDefault="007C0500" w:rsidP="005D03C1">
            <w:pPr>
              <w:pStyle w:val="Listenabsatz"/>
              <w:numPr>
                <w:ilvl w:val="0"/>
                <w:numId w:val="5"/>
              </w:numPr>
              <w:spacing w:before="240" w:after="120" w:line="240" w:lineRule="atLeast"/>
              <w:ind w:left="359"/>
              <w:contextualSpacing w:val="0"/>
              <w:rPr>
                <w:rFonts w:ascii="BundesSerif Regular" w:hAnsi="BundesSerif Regular"/>
              </w:rPr>
            </w:pPr>
            <w:r w:rsidRPr="002F0DF5">
              <w:rPr>
                <w:rFonts w:ascii="BundesSerif Regular" w:hAnsi="BundesSerif Regular"/>
                <w:b/>
              </w:rPr>
              <w:t>1</w:t>
            </w:r>
            <w:r w:rsidR="008A2755" w:rsidRPr="002F0DF5">
              <w:rPr>
                <w:rFonts w:ascii="BundesSerif Regular" w:hAnsi="BundesSerif Regular"/>
                <w:b/>
              </w:rPr>
              <w:t>2</w:t>
            </w:r>
            <w:r w:rsidRPr="002F0DF5">
              <w:rPr>
                <w:rFonts w:ascii="BundesSerif Regular" w:hAnsi="BundesSerif Regular"/>
                <w:b/>
              </w:rPr>
              <w:t>.4 Nachhaltigkeit der Projektwirkung</w:t>
            </w:r>
          </w:p>
        </w:tc>
      </w:tr>
      <w:tr w:rsidR="007C0500" w:rsidRPr="002F0DF5" w:rsidTr="004E5068">
        <w:tc>
          <w:tcPr>
            <w:tcW w:w="9072" w:type="dxa"/>
            <w:shd w:val="clear" w:color="auto" w:fill="auto"/>
          </w:tcPr>
          <w:p w:rsidR="00775C7A" w:rsidRDefault="00EB7667" w:rsidP="00EB7667">
            <w:pPr>
              <w:pStyle w:val="Listenabsatz"/>
              <w:spacing w:before="240" w:after="120" w:line="240" w:lineRule="atLeast"/>
              <w:ind w:left="0"/>
              <w:jc w:val="both"/>
              <w:rPr>
                <w:rFonts w:ascii="BundesSerif Regular" w:hAnsi="BundesSerif Regular"/>
                <w:color w:val="00B050"/>
                <w:u w:val="single"/>
              </w:rPr>
            </w:pPr>
            <w:r w:rsidRPr="002F0DF5">
              <w:rPr>
                <w:rFonts w:ascii="BundesSerif Regular" w:hAnsi="BundesSerif Regular"/>
              </w:rPr>
              <w:t xml:space="preserve">Bitte geben Sie an, </w:t>
            </w:r>
            <w:r w:rsidRPr="002F0DF5">
              <w:rPr>
                <w:rFonts w:ascii="BundesSerif Regular" w:hAnsi="BundesSerif Regular"/>
                <w:b/>
              </w:rPr>
              <w:t>welche langfristigen Veränderungen</w:t>
            </w:r>
            <w:r w:rsidRPr="002F0DF5">
              <w:rPr>
                <w:rFonts w:ascii="BundesSerif Regular" w:hAnsi="BundesSerif Regular"/>
              </w:rPr>
              <w:t xml:space="preserve"> Sie über die Projektlaufzeit hinaus </w:t>
            </w:r>
            <w:r w:rsidR="00A84322" w:rsidRPr="002F0DF5">
              <w:rPr>
                <w:rFonts w:ascii="BundesSerif Regular" w:hAnsi="BundesSerif Regular"/>
              </w:rPr>
              <w:t xml:space="preserve">im Sozialraum vor Ort </w:t>
            </w:r>
            <w:r w:rsidRPr="009E7749">
              <w:rPr>
                <w:rFonts w:ascii="BundesSerif Regular" w:hAnsi="BundesSerif Regular"/>
                <w:b/>
              </w:rPr>
              <w:t>erwarten</w:t>
            </w:r>
            <w:r w:rsidR="009E7749" w:rsidRPr="009E7749">
              <w:rPr>
                <w:rFonts w:ascii="BundesSerif Regular" w:hAnsi="BundesSerif Regular"/>
                <w:b/>
                <w:bCs/>
              </w:rPr>
              <w:t xml:space="preserve">, </w:t>
            </w:r>
            <w:r w:rsidR="009E7749" w:rsidRPr="009E7749">
              <w:rPr>
                <w:rFonts w:ascii="BundesSerif Regular" w:hAnsi="BundesSerif Regular"/>
                <w:bCs/>
              </w:rPr>
              <w:t>die ein Dritter</w:t>
            </w:r>
            <w:r w:rsidR="009E7749">
              <w:rPr>
                <w:rFonts w:ascii="BundesSerif Regular" w:hAnsi="BundesSerif Regular"/>
                <w:bCs/>
              </w:rPr>
              <w:t xml:space="preserve"> </w:t>
            </w:r>
            <w:r w:rsidR="009E7749" w:rsidRPr="009E7749">
              <w:rPr>
                <w:rFonts w:ascii="BundesSerif Regular" w:hAnsi="BundesSerif Regular"/>
                <w:bCs/>
              </w:rPr>
              <w:t>– auch nach Ablauf der Förderung durch das BAMF - überprüfen kann</w:t>
            </w:r>
            <w:r w:rsidR="009E7749" w:rsidRPr="009E7749">
              <w:rPr>
                <w:rFonts w:ascii="BundesSerif Regular" w:hAnsi="BundesSerif Regular"/>
              </w:rPr>
              <w:t xml:space="preserve">. </w:t>
            </w:r>
          </w:p>
          <w:p w:rsidR="009E7749" w:rsidRPr="009E7749" w:rsidRDefault="009E7749" w:rsidP="00EB7667">
            <w:pPr>
              <w:pStyle w:val="Listenabsatz"/>
              <w:spacing w:before="240" w:after="120" w:line="240" w:lineRule="atLeast"/>
              <w:ind w:left="0"/>
              <w:jc w:val="both"/>
              <w:rPr>
                <w:rFonts w:ascii="BundesSerif Regular" w:hAnsi="BundesSerif Regular"/>
                <w:color w:val="00B050"/>
                <w:u w:val="single"/>
              </w:rPr>
            </w:pPr>
          </w:p>
          <w:p w:rsidR="00EA04EB" w:rsidRPr="002F0DF5" w:rsidRDefault="00775C7A" w:rsidP="00A84322">
            <w:pPr>
              <w:pStyle w:val="Listenabsatz"/>
              <w:spacing w:before="240" w:after="120" w:line="240" w:lineRule="atLeast"/>
              <w:ind w:left="0"/>
              <w:contextualSpacing w:val="0"/>
              <w:jc w:val="both"/>
              <w:rPr>
                <w:rFonts w:ascii="BundesSerif Regular" w:hAnsi="BundesSerif Regular"/>
              </w:rPr>
            </w:pPr>
            <w:r w:rsidRPr="002F0DF5">
              <w:rPr>
                <w:rFonts w:ascii="BundesSerif Regular" w:hAnsi="BundesSerif Regular"/>
              </w:rPr>
              <w:t>Eine nachhaltige Wirkung kann z. B. sein, wenn sich die Einstellung und das Verhalten von Einheimischen gegenüber Zuwanderern vor Ort nachweislich verbessert. Des Weiteren liegt eine Veränderung vor, wenn z. B. Zuwanderer sich aufgrund eines Projektes deutlich häufiger ehrenamtlich engagieren oder intensiver am gesellschaftlichen Leben vor Ort teilhaben (z. B. Mitgliedschaft im örtlichen Verein).</w:t>
            </w:r>
          </w:p>
          <w:p w:rsidR="00EA04EB" w:rsidRPr="002F0DF5" w:rsidRDefault="00EA04EB" w:rsidP="00EA04EB">
            <w:pPr>
              <w:spacing w:line="240" w:lineRule="auto"/>
              <w:rPr>
                <w:rFonts w:ascii="BundesSerif Regular" w:hAnsi="BundesSerif Regular"/>
                <w:u w:val="single"/>
              </w:rPr>
            </w:pPr>
          </w:p>
          <w:p w:rsidR="007C0500" w:rsidRPr="002F0DF5" w:rsidRDefault="00EA04EB" w:rsidP="00F141A8">
            <w:pPr>
              <w:spacing w:line="240" w:lineRule="auto"/>
              <w:rPr>
                <w:rFonts w:ascii="BundesSerif Regular" w:hAnsi="BundesSerif Regular"/>
              </w:rPr>
            </w:pPr>
            <w:r w:rsidRPr="002F0DF5">
              <w:rPr>
                <w:rFonts w:ascii="BundesSerif Regular" w:hAnsi="BundesSerif Regular"/>
              </w:rPr>
              <w:t>Erwartung</w:t>
            </w:r>
            <w:r w:rsidR="00775C7A" w:rsidRPr="002F0DF5">
              <w:rPr>
                <w:rFonts w:ascii="BundesSerif Regular" w:hAnsi="BundesSerif Regular"/>
              </w:rPr>
              <w:t xml:space="preserve"> zur Nachhaltigkeit der Projektwirkung: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t> </w:t>
            </w:r>
            <w:r w:rsidRPr="002F0DF5">
              <w:t> </w:t>
            </w:r>
            <w:r w:rsidRPr="002F0DF5">
              <w:t> </w:t>
            </w:r>
            <w:r w:rsidRPr="002F0DF5">
              <w:t> </w:t>
            </w:r>
            <w:r w:rsidRPr="002F0DF5">
              <w:t> </w:t>
            </w:r>
            <w:r w:rsidR="002C26C0" w:rsidRPr="002F0DF5">
              <w:rPr>
                <w:rFonts w:ascii="BundesSerif Regular" w:hAnsi="BundesSerif Regular"/>
              </w:rPr>
              <w:fldChar w:fldCharType="end"/>
            </w:r>
          </w:p>
          <w:p w:rsidR="00F845D1" w:rsidRPr="002F0DF5" w:rsidRDefault="00F845D1" w:rsidP="00F845D1">
            <w:pPr>
              <w:spacing w:line="240" w:lineRule="auto"/>
              <w:rPr>
                <w:rFonts w:ascii="BundesSerif Regular" w:hAnsi="BundesSerif Regular"/>
              </w:rPr>
            </w:pPr>
            <w:r w:rsidRPr="002F0DF5">
              <w:rPr>
                <w:rFonts w:ascii="BundesSerif Regular" w:hAnsi="BundesSerif Regular"/>
              </w:rPr>
              <w:t xml:space="preserve">Erwartung zur Nachhaltigkeit der Projektwirkung: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t> </w:t>
            </w:r>
            <w:r w:rsidRPr="002F0DF5">
              <w:t> </w:t>
            </w:r>
            <w:r w:rsidRPr="002F0DF5">
              <w:t> </w:t>
            </w:r>
            <w:r w:rsidRPr="002F0DF5">
              <w:t> </w:t>
            </w:r>
            <w:r w:rsidRPr="002F0DF5">
              <w:t> </w:t>
            </w:r>
            <w:r w:rsidR="002C26C0" w:rsidRPr="002F0DF5">
              <w:rPr>
                <w:rFonts w:ascii="BundesSerif Regular" w:hAnsi="BundesSerif Regular"/>
              </w:rPr>
              <w:fldChar w:fldCharType="end"/>
            </w:r>
          </w:p>
          <w:p w:rsidR="00F845D1" w:rsidRPr="002F0DF5" w:rsidRDefault="00F845D1" w:rsidP="00F845D1">
            <w:pPr>
              <w:spacing w:line="240" w:lineRule="auto"/>
              <w:rPr>
                <w:rFonts w:ascii="BundesSerif Regular" w:hAnsi="BundesSerif Regular"/>
              </w:rPr>
            </w:pPr>
            <w:r w:rsidRPr="002F0DF5">
              <w:rPr>
                <w:rFonts w:ascii="BundesSerif Regular" w:hAnsi="BundesSerif Regular"/>
              </w:rPr>
              <w:t xml:space="preserve">Erwartung zur Nachhaltigkeit der Projektwirkung: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t> </w:t>
            </w:r>
            <w:r w:rsidRPr="002F0DF5">
              <w:t> </w:t>
            </w:r>
            <w:r w:rsidRPr="002F0DF5">
              <w:t> </w:t>
            </w:r>
            <w:r w:rsidRPr="002F0DF5">
              <w:t> </w:t>
            </w:r>
            <w:r w:rsidRPr="002F0DF5">
              <w:t> </w:t>
            </w:r>
            <w:r w:rsidR="002C26C0" w:rsidRPr="002F0DF5">
              <w:rPr>
                <w:rFonts w:ascii="BundesSerif Regular" w:hAnsi="BundesSerif Regular"/>
              </w:rPr>
              <w:fldChar w:fldCharType="end"/>
            </w:r>
          </w:p>
          <w:p w:rsidR="00F845D1" w:rsidRPr="002F0DF5" w:rsidRDefault="00F845D1" w:rsidP="00F141A8">
            <w:pPr>
              <w:spacing w:line="240" w:lineRule="auto"/>
              <w:rPr>
                <w:rFonts w:ascii="BundesSerif Regular" w:hAnsi="BundesSerif Regular"/>
              </w:rPr>
            </w:pPr>
          </w:p>
          <w:p w:rsidR="00F26F44" w:rsidRPr="002F0DF5" w:rsidRDefault="00F26F44" w:rsidP="00F26F44">
            <w:pPr>
              <w:pStyle w:val="Listenabsatz"/>
              <w:spacing w:line="240" w:lineRule="auto"/>
              <w:rPr>
                <w:rFonts w:ascii="BundesSerif Regular" w:hAnsi="BundesSerif Regular"/>
              </w:rPr>
            </w:pPr>
          </w:p>
        </w:tc>
      </w:tr>
      <w:tr w:rsidR="007C0500" w:rsidRPr="002F0DF5" w:rsidTr="004E5068">
        <w:tc>
          <w:tcPr>
            <w:tcW w:w="9072" w:type="dxa"/>
            <w:shd w:val="clear" w:color="auto" w:fill="auto"/>
          </w:tcPr>
          <w:p w:rsidR="00A84322" w:rsidRPr="002F0DF5" w:rsidRDefault="00A84322" w:rsidP="00A84322">
            <w:pPr>
              <w:pStyle w:val="Listenabsatz"/>
              <w:spacing w:before="240" w:after="120" w:line="240" w:lineRule="atLeast"/>
              <w:ind w:left="0"/>
              <w:contextualSpacing w:val="0"/>
              <w:jc w:val="both"/>
              <w:rPr>
                <w:rFonts w:ascii="BundesSerif Regular" w:hAnsi="BundesSerif Regular"/>
              </w:rPr>
            </w:pPr>
            <w:r w:rsidRPr="002F0DF5">
              <w:rPr>
                <w:rFonts w:ascii="BundesSerif Regular" w:hAnsi="BundesSerif Regular"/>
              </w:rPr>
              <w:lastRenderedPageBreak/>
              <w:t xml:space="preserve">Bitte formulieren Sie </w:t>
            </w:r>
            <w:r w:rsidRPr="002F0DF5">
              <w:rPr>
                <w:rFonts w:ascii="BundesSerif Regular" w:hAnsi="BundesSerif Regular"/>
                <w:b/>
              </w:rPr>
              <w:t>Indikatoren</w:t>
            </w:r>
            <w:r w:rsidRPr="002F0DF5">
              <w:rPr>
                <w:rFonts w:ascii="BundesSerif Regular" w:hAnsi="BundesSerif Regular"/>
              </w:rPr>
              <w:t xml:space="preserve">, anhand derer </w:t>
            </w:r>
            <w:r w:rsidR="009A57B3" w:rsidRPr="002F0DF5">
              <w:rPr>
                <w:rFonts w:ascii="BundesSerif Regular" w:hAnsi="BundesSerif Regular"/>
              </w:rPr>
              <w:t>überprüft</w:t>
            </w:r>
            <w:r w:rsidRPr="002F0DF5">
              <w:rPr>
                <w:rFonts w:ascii="BundesSerif Regular" w:hAnsi="BundesSerif Regular"/>
              </w:rPr>
              <w:t xml:space="preserve"> </w:t>
            </w:r>
            <w:r w:rsidR="009A57B3" w:rsidRPr="002F0DF5">
              <w:rPr>
                <w:rFonts w:ascii="BundesSerif Regular" w:hAnsi="BundesSerif Regular"/>
              </w:rPr>
              <w:t>werden könnte</w:t>
            </w:r>
            <w:r w:rsidRPr="002F0DF5">
              <w:rPr>
                <w:rFonts w:ascii="BundesSerif Regular" w:hAnsi="BundesSerif Regular"/>
              </w:rPr>
              <w:t xml:space="preserve">, ob </w:t>
            </w:r>
            <w:r w:rsidR="009A57B3" w:rsidRPr="002F0DF5">
              <w:rPr>
                <w:rFonts w:ascii="BundesSerif Regular" w:hAnsi="BundesSerif Regular"/>
              </w:rPr>
              <w:t>eine Nachhaltigkeit der Projektwirkung</w:t>
            </w:r>
            <w:r w:rsidRPr="002F0DF5">
              <w:rPr>
                <w:rFonts w:ascii="BundesSerif Regular" w:hAnsi="BundesSerif Regular"/>
              </w:rPr>
              <w:t xml:space="preserve"> </w:t>
            </w:r>
            <w:r w:rsidR="009A57B3" w:rsidRPr="002F0DF5">
              <w:rPr>
                <w:rFonts w:ascii="BundesSerif Regular" w:hAnsi="BundesSerif Regular"/>
              </w:rPr>
              <w:t>tatsächlich erreicht wurden</w:t>
            </w:r>
            <w:r w:rsidRPr="002F0DF5">
              <w:rPr>
                <w:rFonts w:ascii="BundesSerif Regular" w:hAnsi="BundesSerif Regular"/>
              </w:rPr>
              <w:t xml:space="preserve"> (Erfolgskontrolle).</w:t>
            </w:r>
          </w:p>
          <w:p w:rsidR="007C0500" w:rsidRPr="002F0DF5" w:rsidRDefault="007C0500" w:rsidP="00F141A8">
            <w:pPr>
              <w:spacing w:line="240" w:lineRule="auto"/>
              <w:rPr>
                <w:rFonts w:ascii="BundesSerif Regular" w:hAnsi="BundesSerif Regular"/>
              </w:rPr>
            </w:pPr>
            <w:r w:rsidRPr="002F0DF5">
              <w:rPr>
                <w:rFonts w:ascii="BundesSerif Regular" w:hAnsi="BundesSerif Regular"/>
              </w:rPr>
              <w:t xml:space="preserve">Indikator: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7C0500" w:rsidRPr="002F0DF5" w:rsidRDefault="007C0500" w:rsidP="00F141A8">
            <w:pPr>
              <w:spacing w:line="240" w:lineRule="auto"/>
              <w:rPr>
                <w:rFonts w:ascii="BundesSerif Regular" w:hAnsi="BundesSerif Regular"/>
              </w:rPr>
            </w:pPr>
            <w:r w:rsidRPr="002F0DF5">
              <w:rPr>
                <w:rFonts w:ascii="BundesSerif Regular" w:hAnsi="BundesSerif Regular"/>
              </w:rPr>
              <w:t xml:space="preserve">Indikator: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7C0500" w:rsidRPr="002F0DF5" w:rsidRDefault="007C0500" w:rsidP="00F141A8">
            <w:pPr>
              <w:spacing w:line="240" w:lineRule="auto"/>
              <w:rPr>
                <w:rFonts w:ascii="BundesSerif Regular" w:hAnsi="BundesSerif Regular"/>
              </w:rPr>
            </w:pPr>
            <w:r w:rsidRPr="002F0DF5">
              <w:rPr>
                <w:rFonts w:ascii="BundesSerif Regular" w:hAnsi="BundesSerif Regular"/>
              </w:rPr>
              <w:t xml:space="preserve">Indikator: </w:t>
            </w:r>
            <w:r w:rsidR="002C26C0" w:rsidRPr="002F0DF5">
              <w:rPr>
                <w:rFonts w:ascii="BundesSerif Regular" w:hAnsi="BundesSerif Regular"/>
              </w:rPr>
              <w:fldChar w:fldCharType="begin">
                <w:ffData>
                  <w:name w:val=""/>
                  <w:enabled/>
                  <w:calcOnExit w:val="0"/>
                  <w:textInput/>
                </w:ffData>
              </w:fldChar>
            </w:r>
            <w:r w:rsidRPr="002F0DF5">
              <w:rPr>
                <w:rFonts w:ascii="BundesSerif Regular" w:hAnsi="BundesSerif Regular"/>
              </w:rPr>
              <w:instrText xml:space="preserve"> FORMTEXT </w:instrText>
            </w:r>
            <w:r w:rsidR="002C26C0" w:rsidRPr="002F0DF5">
              <w:rPr>
                <w:rFonts w:ascii="BundesSerif Regular" w:hAnsi="BundesSerif Regular"/>
              </w:rPr>
            </w:r>
            <w:r w:rsidR="002C26C0" w:rsidRPr="002F0DF5">
              <w:rPr>
                <w:rFonts w:ascii="BundesSerif Regular" w:hAnsi="BundesSerif Regular"/>
              </w:rPr>
              <w:fldChar w:fldCharType="separate"/>
            </w:r>
            <w:r w:rsidRPr="002F0DF5">
              <w:rPr>
                <w:noProof/>
              </w:rPr>
              <w:t> </w:t>
            </w:r>
            <w:r w:rsidRPr="002F0DF5">
              <w:rPr>
                <w:noProof/>
              </w:rPr>
              <w:t> </w:t>
            </w:r>
            <w:r w:rsidRPr="002F0DF5">
              <w:rPr>
                <w:noProof/>
              </w:rPr>
              <w:t> </w:t>
            </w:r>
            <w:r w:rsidRPr="002F0DF5">
              <w:rPr>
                <w:noProof/>
              </w:rPr>
              <w:t> </w:t>
            </w:r>
            <w:r w:rsidRPr="002F0DF5">
              <w:rPr>
                <w:noProof/>
              </w:rPr>
              <w:t> </w:t>
            </w:r>
            <w:r w:rsidR="002C26C0" w:rsidRPr="002F0DF5">
              <w:rPr>
                <w:rFonts w:ascii="BundesSerif Regular" w:hAnsi="BundesSerif Regular"/>
              </w:rPr>
              <w:fldChar w:fldCharType="end"/>
            </w:r>
          </w:p>
          <w:p w:rsidR="007C0500" w:rsidRPr="002F0DF5" w:rsidRDefault="007C0500" w:rsidP="005D03C1">
            <w:pPr>
              <w:pStyle w:val="Listenabsatz"/>
              <w:spacing w:line="240" w:lineRule="auto"/>
              <w:rPr>
                <w:rFonts w:ascii="BundesSerif Regular" w:hAnsi="BundesSerif Regular"/>
              </w:rPr>
            </w:pPr>
          </w:p>
        </w:tc>
      </w:tr>
    </w:tbl>
    <w:p w:rsidR="007C0500" w:rsidRPr="00C469F5" w:rsidRDefault="007C0500" w:rsidP="00C469F5">
      <w:pPr>
        <w:spacing w:before="240" w:after="120" w:line="240" w:lineRule="atLeast"/>
        <w:rPr>
          <w:rFonts w:ascii="BundesSerif Regular" w:hAnsi="BundesSerif Regular"/>
          <w:b/>
        </w:rPr>
      </w:pPr>
    </w:p>
    <w:p w:rsidR="00971BAD" w:rsidRPr="00F26543" w:rsidRDefault="003474C6" w:rsidP="0028213F">
      <w:pPr>
        <w:pStyle w:val="Listenabsatz"/>
        <w:numPr>
          <w:ilvl w:val="0"/>
          <w:numId w:val="1"/>
        </w:numPr>
        <w:rPr>
          <w:rFonts w:ascii="BundesSerif Regular" w:hAnsi="BundesSerif Regular"/>
          <w:b/>
          <w:szCs w:val="22"/>
        </w:rPr>
      </w:pPr>
      <w:r w:rsidRPr="00F26543">
        <w:rPr>
          <w:rFonts w:ascii="BundesSerif Regular" w:hAnsi="BundesSerif Regular"/>
          <w:b/>
          <w:szCs w:val="22"/>
        </w:rPr>
        <w:t>Öffentlichkeitsarbeit</w:t>
      </w:r>
    </w:p>
    <w:tbl>
      <w:tblPr>
        <w:tblStyle w:val="Tabellengitternetz"/>
        <w:tblW w:w="9072" w:type="dxa"/>
        <w:tblInd w:w="392" w:type="dxa"/>
        <w:tblLayout w:type="fixed"/>
        <w:tblLook w:val="04A0"/>
      </w:tblPr>
      <w:tblGrid>
        <w:gridCol w:w="9072"/>
      </w:tblGrid>
      <w:tr w:rsidR="00835550" w:rsidRPr="00F26543" w:rsidTr="00E4551A">
        <w:tc>
          <w:tcPr>
            <w:tcW w:w="9072" w:type="dxa"/>
            <w:shd w:val="clear" w:color="auto" w:fill="FABF8F" w:themeFill="accent6" w:themeFillTint="99"/>
          </w:tcPr>
          <w:p w:rsidR="00835550" w:rsidRPr="00F26543" w:rsidRDefault="00835550" w:rsidP="001464BB">
            <w:pPr>
              <w:pStyle w:val="Listenabsatz"/>
              <w:spacing w:before="240" w:after="120" w:line="240" w:lineRule="atLeas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 xml:space="preserve">Wie werden Sie auf Ihr Projekt aufmerksam machen? </w:t>
            </w:r>
            <w:r w:rsidR="000A1B77" w:rsidRPr="00F26543">
              <w:rPr>
                <w:rFonts w:ascii="BundesSerif Regular" w:hAnsi="BundesSerif Regular"/>
              </w:rPr>
              <w:t>Bitte beschreiben Sie, welche Aktivitäten zur Öffentlichkeitsarbeit Sie durchführen werden, an wen sich diese Aktivitäten richten (bspw. allgemeine Öffentlichkeit oder Fachöffentlichkeit) und welche Ergebnisse Sie dadurch erwarten</w:t>
            </w:r>
            <w:r w:rsidR="000A1B77" w:rsidRPr="00F26543">
              <w:rPr>
                <w:rFonts w:ascii="BundesSerif Regular" w:hAnsi="BundesSerif Regular"/>
                <w:i/>
              </w:rPr>
              <w:t xml:space="preserve"> </w:t>
            </w:r>
            <w:r w:rsidRPr="00F26543">
              <w:rPr>
                <w:rFonts w:ascii="BundesSerif Regular" w:hAnsi="BundesSerif Regular"/>
                <w:color w:val="000000" w:themeColor="text1"/>
              </w:rPr>
              <w:t>(</w:t>
            </w:r>
            <w:r w:rsidRPr="00F26543">
              <w:rPr>
                <w:rFonts w:ascii="BundesSerif Regular" w:hAnsi="BundesSerif Regular"/>
                <w:i/>
                <w:color w:val="000000" w:themeColor="text1"/>
              </w:rPr>
              <w:t>max. 500 Zeichen</w:t>
            </w:r>
            <w:r w:rsidRPr="00F26543">
              <w:rPr>
                <w:rFonts w:ascii="BundesSerif Regular" w:hAnsi="BundesSerif Regular"/>
                <w:color w:val="000000" w:themeColor="text1"/>
              </w:rPr>
              <w:t>)</w:t>
            </w:r>
            <w:r w:rsidR="000A1B77" w:rsidRPr="00F26543">
              <w:rPr>
                <w:rFonts w:ascii="BundesSerif Regular" w:hAnsi="BundesSerif Regular"/>
                <w:color w:val="000000" w:themeColor="text1"/>
              </w:rPr>
              <w:t>.</w:t>
            </w:r>
          </w:p>
        </w:tc>
      </w:tr>
      <w:tr w:rsidR="00835550" w:rsidRPr="00F26543" w:rsidTr="00E35FCD">
        <w:tc>
          <w:tcPr>
            <w:tcW w:w="9072" w:type="dxa"/>
          </w:tcPr>
          <w:p w:rsidR="00D00B0A" w:rsidRDefault="00D00B0A" w:rsidP="000F4410">
            <w:pPr>
              <w:pStyle w:val="Listenabsatz"/>
              <w:ind w:left="0"/>
              <w:rPr>
                <w:rFonts w:ascii="BundesSerif Regular" w:hAnsi="BundesSerif Regular"/>
              </w:rPr>
            </w:pPr>
          </w:p>
          <w:p w:rsidR="00835550" w:rsidRPr="00F26543" w:rsidRDefault="002C26C0" w:rsidP="000F4410">
            <w:pPr>
              <w:pStyle w:val="Listenabsatz"/>
              <w:ind w:left="0"/>
              <w:rPr>
                <w:rFonts w:ascii="BundesSerif Regular" w:hAnsi="BundesSerif Regular"/>
              </w:rPr>
            </w:pPr>
            <w:r>
              <w:rPr>
                <w:rFonts w:ascii="BundesSerif Regular" w:hAnsi="BundesSerif Regular"/>
              </w:rPr>
              <w:fldChar w:fldCharType="begin">
                <w:ffData>
                  <w:name w:val="Text87"/>
                  <w:enabled/>
                  <w:calcOnExit w:val="0"/>
                  <w:textInput/>
                </w:ffData>
              </w:fldChar>
            </w:r>
            <w:bookmarkStart w:id="32" w:name="Text87"/>
            <w:r w:rsidR="00B01522">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B01522">
              <w:rPr>
                <w:rFonts w:ascii="BundesSerif Regular" w:hAnsi="BundesSerif Regular"/>
                <w:noProof/>
              </w:rPr>
              <w:t> </w:t>
            </w:r>
            <w:r w:rsidR="00B01522">
              <w:rPr>
                <w:rFonts w:ascii="BundesSerif Regular" w:hAnsi="BundesSerif Regular"/>
                <w:noProof/>
              </w:rPr>
              <w:t> </w:t>
            </w:r>
            <w:r w:rsidR="00B01522">
              <w:rPr>
                <w:rFonts w:ascii="BundesSerif Regular" w:hAnsi="BundesSerif Regular"/>
                <w:noProof/>
              </w:rPr>
              <w:t> </w:t>
            </w:r>
            <w:r w:rsidR="00B01522">
              <w:rPr>
                <w:rFonts w:ascii="BundesSerif Regular" w:hAnsi="BundesSerif Regular"/>
                <w:noProof/>
              </w:rPr>
              <w:t> </w:t>
            </w:r>
            <w:r w:rsidR="00B01522">
              <w:rPr>
                <w:rFonts w:ascii="BundesSerif Regular" w:hAnsi="BundesSerif Regular"/>
                <w:noProof/>
              </w:rPr>
              <w:t> </w:t>
            </w:r>
            <w:r>
              <w:rPr>
                <w:rFonts w:ascii="BundesSerif Regular" w:hAnsi="BundesSerif Regular"/>
              </w:rPr>
              <w:fldChar w:fldCharType="end"/>
            </w:r>
            <w:bookmarkEnd w:id="32"/>
          </w:p>
          <w:p w:rsidR="00835550" w:rsidRPr="00F26543" w:rsidRDefault="00835550" w:rsidP="000F4410">
            <w:pPr>
              <w:pStyle w:val="Listenabsatz"/>
              <w:ind w:left="0"/>
              <w:rPr>
                <w:rFonts w:ascii="BundesSerif Regular" w:hAnsi="BundesSerif Regular"/>
              </w:rPr>
            </w:pPr>
          </w:p>
        </w:tc>
      </w:tr>
    </w:tbl>
    <w:p w:rsidR="00221138" w:rsidRPr="00F26543" w:rsidRDefault="00221138" w:rsidP="00221138">
      <w:pPr>
        <w:pStyle w:val="Listenabsatz"/>
        <w:ind w:left="360"/>
        <w:rPr>
          <w:rFonts w:ascii="BundesSerif Regular" w:hAnsi="BundesSerif Regular"/>
          <w:b/>
          <w:color w:val="000000" w:themeColor="text1"/>
          <w:szCs w:val="22"/>
        </w:rPr>
      </w:pPr>
    </w:p>
    <w:p w:rsidR="00E35FCD" w:rsidRPr="00F26543" w:rsidRDefault="0098144A" w:rsidP="0028213F">
      <w:pPr>
        <w:pStyle w:val="Listenabsatz"/>
        <w:numPr>
          <w:ilvl w:val="0"/>
          <w:numId w:val="1"/>
        </w:numPr>
        <w:rPr>
          <w:rFonts w:ascii="BundesSerif Regular" w:hAnsi="BundesSerif Regular"/>
          <w:b/>
          <w:color w:val="000000" w:themeColor="text1"/>
          <w:szCs w:val="22"/>
        </w:rPr>
      </w:pPr>
      <w:r w:rsidRPr="00F26543">
        <w:rPr>
          <w:rFonts w:ascii="BundesSerif Regular" w:hAnsi="BundesSerif Regular"/>
          <w:b/>
          <w:color w:val="000000" w:themeColor="text1"/>
          <w:szCs w:val="22"/>
        </w:rPr>
        <w:t>Qualitätssicherung und Projektsteuerung</w:t>
      </w:r>
    </w:p>
    <w:tbl>
      <w:tblPr>
        <w:tblStyle w:val="Tabellengitternetz"/>
        <w:tblW w:w="9072" w:type="dxa"/>
        <w:tblInd w:w="392" w:type="dxa"/>
        <w:tblLayout w:type="fixed"/>
        <w:tblLook w:val="04A0"/>
      </w:tblPr>
      <w:tblGrid>
        <w:gridCol w:w="9072"/>
      </w:tblGrid>
      <w:tr w:rsidR="0098144A" w:rsidRPr="00F26543" w:rsidTr="00E4551A">
        <w:tc>
          <w:tcPr>
            <w:tcW w:w="9072" w:type="dxa"/>
            <w:shd w:val="clear" w:color="auto" w:fill="FABF8F" w:themeFill="accent6" w:themeFillTint="99"/>
          </w:tcPr>
          <w:p w:rsidR="0098144A" w:rsidRPr="00F26543" w:rsidRDefault="00221138" w:rsidP="001464BB">
            <w:pPr>
              <w:pStyle w:val="Listenabsatz"/>
              <w:spacing w:before="240" w:after="120" w:line="240" w:lineRule="atLeast"/>
              <w:ind w:left="0"/>
              <w:contextualSpacing w:val="0"/>
              <w:jc w:val="both"/>
              <w:rPr>
                <w:rFonts w:ascii="BundesSerif Regular" w:hAnsi="BundesSerif Regular"/>
                <w:color w:val="000000" w:themeColor="text1"/>
              </w:rPr>
            </w:pPr>
            <w:r w:rsidRPr="00F26543">
              <w:rPr>
                <w:rFonts w:ascii="BundesSerif Regular" w:hAnsi="BundesSerif Regular"/>
                <w:color w:val="000000" w:themeColor="text1"/>
              </w:rPr>
              <w:t xml:space="preserve">Stellen Sie dar, wie die Qualitätssicherung im Projekt </w:t>
            </w:r>
            <w:r w:rsidRPr="002F0DF5">
              <w:rPr>
                <w:rFonts w:ascii="BundesSerif Regular" w:hAnsi="BundesSerif Regular"/>
              </w:rPr>
              <w:t xml:space="preserve">gewährleistet wird </w:t>
            </w:r>
            <w:r w:rsidR="00C469F5" w:rsidRPr="002F0DF5">
              <w:rPr>
                <w:rFonts w:ascii="BundesSerif Regular" w:hAnsi="BundesSerif Regular"/>
              </w:rPr>
              <w:t>(z. B. Monitoring der Zielerreichung</w:t>
            </w:r>
            <w:r w:rsidR="008A2755" w:rsidRPr="002F0DF5">
              <w:rPr>
                <w:rFonts w:ascii="BundesSerif Regular" w:hAnsi="BundesSerif Regular"/>
              </w:rPr>
              <w:t>, Evaluation</w:t>
            </w:r>
            <w:r w:rsidR="00C469F5" w:rsidRPr="002F0DF5">
              <w:rPr>
                <w:rFonts w:ascii="BundesSerif Regular" w:hAnsi="BundesSerif Regular"/>
              </w:rPr>
              <w:t xml:space="preserve">) </w:t>
            </w:r>
            <w:r w:rsidRPr="002F0DF5">
              <w:rPr>
                <w:rFonts w:ascii="BundesSerif Regular" w:hAnsi="BundesSerif Regular"/>
              </w:rPr>
              <w:t>und wie die Projektsteuerung gesichert</w:t>
            </w:r>
            <w:r w:rsidRPr="00F26543">
              <w:rPr>
                <w:rFonts w:ascii="BundesSerif Regular" w:hAnsi="BundesSerif Regular"/>
                <w:color w:val="000000" w:themeColor="text1"/>
              </w:rPr>
              <w:t xml:space="preserve"> ist</w:t>
            </w:r>
            <w:r w:rsidRPr="00F26543">
              <w:rPr>
                <w:rFonts w:ascii="BundesSerif Regular" w:hAnsi="BundesSerif Regular"/>
                <w:i/>
                <w:color w:val="000000" w:themeColor="text1"/>
              </w:rPr>
              <w:t xml:space="preserve"> </w:t>
            </w:r>
            <w:r w:rsidRPr="00F26543">
              <w:rPr>
                <w:rFonts w:ascii="BundesSerif Regular" w:hAnsi="BundesSerif Regular"/>
                <w:color w:val="000000" w:themeColor="text1"/>
              </w:rPr>
              <w:t>(</w:t>
            </w:r>
            <w:r w:rsidRPr="00F26543">
              <w:rPr>
                <w:rFonts w:ascii="BundesSerif Regular" w:hAnsi="BundesSerif Regular"/>
                <w:i/>
                <w:color w:val="000000" w:themeColor="text1"/>
              </w:rPr>
              <w:t>max. 500 Zeichen</w:t>
            </w:r>
            <w:r w:rsidRPr="00F26543">
              <w:rPr>
                <w:rFonts w:ascii="BundesSerif Regular" w:hAnsi="BundesSerif Regular"/>
                <w:color w:val="000000" w:themeColor="text1"/>
              </w:rPr>
              <w:t>).</w:t>
            </w:r>
          </w:p>
        </w:tc>
      </w:tr>
      <w:tr w:rsidR="0098144A" w:rsidRPr="00F26543" w:rsidTr="00221138">
        <w:tc>
          <w:tcPr>
            <w:tcW w:w="9072" w:type="dxa"/>
            <w:shd w:val="clear" w:color="auto" w:fill="auto"/>
          </w:tcPr>
          <w:p w:rsidR="00D00B0A" w:rsidRDefault="00D00B0A" w:rsidP="007E4A8C">
            <w:pPr>
              <w:pStyle w:val="Listenabsatz"/>
              <w:ind w:left="0"/>
              <w:rPr>
                <w:rFonts w:ascii="BundesSerif Regular" w:hAnsi="BundesSerif Regular"/>
              </w:rPr>
            </w:pPr>
          </w:p>
          <w:p w:rsidR="0098144A" w:rsidRPr="00F26543" w:rsidRDefault="002C26C0" w:rsidP="007E4A8C">
            <w:pPr>
              <w:pStyle w:val="Listenabsatz"/>
              <w:ind w:left="0"/>
              <w:rPr>
                <w:rFonts w:ascii="BundesSerif Regular" w:hAnsi="BundesSerif Regular"/>
              </w:rPr>
            </w:pPr>
            <w:r>
              <w:rPr>
                <w:rFonts w:ascii="BundesSerif Regular" w:hAnsi="BundesSerif Regular"/>
              </w:rPr>
              <w:fldChar w:fldCharType="begin">
                <w:ffData>
                  <w:name w:val="Text88"/>
                  <w:enabled/>
                  <w:calcOnExit w:val="0"/>
                  <w:textInput/>
                </w:ffData>
              </w:fldChar>
            </w:r>
            <w:bookmarkStart w:id="33" w:name="Text88"/>
            <w:r w:rsidR="00B01522">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FA739A">
              <w:rPr>
                <w:rFonts w:ascii="BundesSerif Regular" w:hAnsi="BundesSerif Regular"/>
              </w:rPr>
              <w:t> </w:t>
            </w:r>
            <w:r w:rsidR="00FA739A">
              <w:rPr>
                <w:rFonts w:ascii="BundesSerif Regular" w:hAnsi="BundesSerif Regular"/>
              </w:rPr>
              <w:t> </w:t>
            </w:r>
            <w:r w:rsidR="00FA739A">
              <w:rPr>
                <w:rFonts w:ascii="BundesSerif Regular" w:hAnsi="BundesSerif Regular"/>
              </w:rPr>
              <w:t> </w:t>
            </w:r>
            <w:r w:rsidR="00FA739A">
              <w:rPr>
                <w:rFonts w:ascii="BundesSerif Regular" w:hAnsi="BundesSerif Regular"/>
              </w:rPr>
              <w:t> </w:t>
            </w:r>
            <w:r w:rsidR="00FA739A">
              <w:rPr>
                <w:rFonts w:ascii="BundesSerif Regular" w:hAnsi="BundesSerif Regular"/>
              </w:rPr>
              <w:t> </w:t>
            </w:r>
            <w:r>
              <w:rPr>
                <w:rFonts w:ascii="BundesSerif Regular" w:hAnsi="BundesSerif Regular"/>
              </w:rPr>
              <w:fldChar w:fldCharType="end"/>
            </w:r>
            <w:bookmarkEnd w:id="33"/>
          </w:p>
          <w:p w:rsidR="0098144A" w:rsidRPr="00F26543" w:rsidRDefault="0098144A" w:rsidP="007E4A8C">
            <w:pPr>
              <w:pStyle w:val="Listenabsatz"/>
              <w:ind w:left="0"/>
              <w:rPr>
                <w:rFonts w:ascii="BundesSerif Regular" w:hAnsi="BundesSerif Regular"/>
              </w:rPr>
            </w:pPr>
          </w:p>
        </w:tc>
      </w:tr>
    </w:tbl>
    <w:p w:rsidR="00221138" w:rsidRPr="00F26543" w:rsidRDefault="00221138" w:rsidP="00221138">
      <w:pPr>
        <w:pStyle w:val="Listenabsatz"/>
        <w:ind w:left="360"/>
        <w:rPr>
          <w:rFonts w:ascii="BundesSerif Regular" w:hAnsi="BundesSerif Regular"/>
          <w:b/>
          <w:szCs w:val="22"/>
        </w:rPr>
      </w:pPr>
    </w:p>
    <w:p w:rsidR="0096797D" w:rsidRDefault="0096797D" w:rsidP="0028213F">
      <w:pPr>
        <w:pStyle w:val="Listenabsatz"/>
        <w:numPr>
          <w:ilvl w:val="0"/>
          <w:numId w:val="1"/>
        </w:numPr>
        <w:rPr>
          <w:rFonts w:ascii="BundesSerif Regular" w:hAnsi="BundesSerif Regular"/>
          <w:b/>
          <w:szCs w:val="22"/>
        </w:rPr>
      </w:pPr>
      <w:r>
        <w:rPr>
          <w:rFonts w:ascii="BundesSerif Regular" w:hAnsi="BundesSerif Regular"/>
          <w:b/>
          <w:szCs w:val="22"/>
        </w:rPr>
        <w:t>Erklärung des Antragstellers</w:t>
      </w:r>
    </w:p>
    <w:tbl>
      <w:tblPr>
        <w:tblStyle w:val="Tabellengitternetz"/>
        <w:tblW w:w="9072" w:type="dxa"/>
        <w:tblInd w:w="392" w:type="dxa"/>
        <w:tblLayout w:type="fixed"/>
        <w:tblLook w:val="04A0"/>
      </w:tblPr>
      <w:tblGrid>
        <w:gridCol w:w="9072"/>
      </w:tblGrid>
      <w:tr w:rsidR="0096797D" w:rsidRPr="00F26543" w:rsidTr="00E4551A">
        <w:tc>
          <w:tcPr>
            <w:tcW w:w="9072" w:type="dxa"/>
            <w:shd w:val="clear" w:color="auto" w:fill="FABF8F" w:themeFill="accent6" w:themeFillTint="99"/>
          </w:tcPr>
          <w:p w:rsidR="008A00F3" w:rsidRPr="008A00F3" w:rsidRDefault="00EF3AF5" w:rsidP="001464BB">
            <w:pPr>
              <w:jc w:val="both"/>
              <w:rPr>
                <w:rFonts w:ascii="BundesSerif Regular" w:hAnsi="BundesSerif Regular"/>
              </w:rPr>
            </w:pPr>
            <w:r>
              <w:rPr>
                <w:rFonts w:ascii="BundesSerif Regular" w:hAnsi="BundesSerif Regular"/>
              </w:rPr>
              <w:t xml:space="preserve">Die relevanten rechtlichen und administrativen Hinweise zur Projektförderung </w:t>
            </w:r>
            <w:r w:rsidRPr="00EF3AF5">
              <w:rPr>
                <w:rFonts w:ascii="BundesSerif Regular" w:hAnsi="BundesSerif Regular"/>
              </w:rPr>
              <w:t xml:space="preserve">(z. B. </w:t>
            </w:r>
            <w:r w:rsidR="008A00F3" w:rsidRPr="008A00F3">
              <w:rPr>
                <w:rFonts w:ascii="BundesSerif Regular" w:hAnsi="BundesSerif Regular"/>
              </w:rPr>
              <w:t>Leitfaden</w:t>
            </w:r>
          </w:p>
          <w:p w:rsidR="0096797D" w:rsidRPr="00F26543" w:rsidRDefault="008A00F3" w:rsidP="001464BB">
            <w:pPr>
              <w:jc w:val="both"/>
              <w:rPr>
                <w:rFonts w:ascii="BundesSerif Regular" w:hAnsi="BundesSerif Regular"/>
                <w:color w:val="000000" w:themeColor="text1"/>
              </w:rPr>
            </w:pPr>
            <w:r w:rsidRPr="008A00F3">
              <w:rPr>
                <w:rFonts w:ascii="BundesSerif Regular" w:hAnsi="BundesSerif Regular"/>
              </w:rPr>
              <w:t>für die Beantragung, Durchführung und Abrechnung</w:t>
            </w:r>
            <w:r>
              <w:rPr>
                <w:rFonts w:ascii="BundesSerif Regular" w:hAnsi="BundesSerif Regular"/>
              </w:rPr>
              <w:t xml:space="preserve"> </w:t>
            </w:r>
            <w:r w:rsidRPr="008A00F3">
              <w:rPr>
                <w:rFonts w:ascii="BundesSerif Regular" w:hAnsi="BundesSerif Regular"/>
              </w:rPr>
              <w:t>eines gemeinwesenorientierten Integrationsprojektes</w:t>
            </w:r>
            <w:r>
              <w:rPr>
                <w:rFonts w:ascii="BundesSerif Regular" w:hAnsi="BundesSerif Regular"/>
              </w:rPr>
              <w:t xml:space="preserve">, </w:t>
            </w:r>
            <w:r w:rsidRPr="008A00F3">
              <w:rPr>
                <w:rFonts w:ascii="BundesSerif Regular" w:hAnsi="BundesSerif Regular"/>
              </w:rPr>
              <w:t>Richtlinien</w:t>
            </w:r>
            <w:r>
              <w:rPr>
                <w:rFonts w:ascii="BundesSerif Regular" w:hAnsi="BundesSerif Regular"/>
              </w:rPr>
              <w:t xml:space="preserve"> </w:t>
            </w:r>
            <w:r w:rsidRPr="008A00F3">
              <w:rPr>
                <w:rFonts w:ascii="BundesSerif Regular" w:hAnsi="BundesSerif Regular"/>
              </w:rPr>
              <w:t>zur Förderung von Maßnahmen zur gesellschaftlichen und sozialen</w:t>
            </w:r>
            <w:r>
              <w:rPr>
                <w:rFonts w:ascii="BundesSerif Regular" w:hAnsi="BundesSerif Regular"/>
              </w:rPr>
              <w:t xml:space="preserve"> </w:t>
            </w:r>
            <w:r w:rsidRPr="008A00F3">
              <w:rPr>
                <w:rFonts w:ascii="BundesSerif Regular" w:hAnsi="BundesSerif Regular"/>
              </w:rPr>
              <w:t>Integration von Zuwanderinnen und Zuwanderern</w:t>
            </w:r>
            <w:r>
              <w:rPr>
                <w:rFonts w:ascii="BundesSerif Regular" w:hAnsi="BundesSerif Regular"/>
              </w:rPr>
              <w:t xml:space="preserve">; </w:t>
            </w:r>
            <w:r w:rsidRPr="008A00F3">
              <w:rPr>
                <w:rFonts w:ascii="BundesSerif Regular" w:hAnsi="BundesSerif Regular"/>
                <w:i/>
              </w:rPr>
              <w:t>vgl. www.bamf.de</w:t>
            </w:r>
            <w:r w:rsidR="00EF3AF5" w:rsidRPr="00EF3AF5">
              <w:rPr>
                <w:rFonts w:ascii="BundesSerif Regular" w:hAnsi="BundesSerif Regular"/>
              </w:rPr>
              <w:t>)</w:t>
            </w:r>
            <w:r w:rsidR="00EF3AF5">
              <w:rPr>
                <w:rFonts w:ascii="BundesSerif Regular" w:hAnsi="BundesSerif Regular"/>
              </w:rPr>
              <w:t xml:space="preserve"> habe ich zur Kenntnis genommen.</w:t>
            </w:r>
          </w:p>
        </w:tc>
      </w:tr>
      <w:tr w:rsidR="0096797D" w:rsidRPr="00F26543" w:rsidTr="0096797D">
        <w:tc>
          <w:tcPr>
            <w:tcW w:w="9072" w:type="dxa"/>
            <w:shd w:val="clear" w:color="auto" w:fill="auto"/>
          </w:tcPr>
          <w:p w:rsidR="0096797D" w:rsidRPr="00EF3AF5" w:rsidRDefault="00EF3AF5" w:rsidP="00EF3AF5">
            <w:pPr>
              <w:pStyle w:val="Listenabsatz"/>
              <w:ind w:left="0"/>
              <w:rPr>
                <w:rFonts w:ascii="BundesSerif Regular" w:hAnsi="BundesSerif Regular"/>
                <w:i/>
              </w:rPr>
            </w:pPr>
            <w:r w:rsidRPr="00EF3AF5">
              <w:rPr>
                <w:rFonts w:ascii="BundesSerif Regular" w:hAnsi="BundesSerif Regular"/>
                <w:i/>
              </w:rPr>
              <w:t>Ort, Datum</w:t>
            </w:r>
          </w:p>
          <w:p w:rsidR="00EF3AF5" w:rsidRPr="00F26543" w:rsidRDefault="002C26C0" w:rsidP="00EF3AF5">
            <w:pPr>
              <w:pStyle w:val="Listenabsatz"/>
              <w:ind w:left="0"/>
              <w:rPr>
                <w:rFonts w:ascii="BundesSerif Regular" w:hAnsi="BundesSerif Regular"/>
              </w:rPr>
            </w:pPr>
            <w:r>
              <w:rPr>
                <w:rFonts w:ascii="BundesSerif Regular" w:hAnsi="BundesSerif Regular"/>
              </w:rPr>
              <w:fldChar w:fldCharType="begin">
                <w:ffData>
                  <w:name w:val="Text88"/>
                  <w:enabled/>
                  <w:calcOnExit w:val="0"/>
                  <w:textInput/>
                </w:ffData>
              </w:fldChar>
            </w:r>
            <w:r w:rsidR="00EF3AF5">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EF3AF5">
              <w:rPr>
                <w:rFonts w:ascii="BundesSerif Regular" w:hAnsi="BundesSerif Regular"/>
                <w:noProof/>
              </w:rPr>
              <w:t> </w:t>
            </w:r>
            <w:r w:rsidR="00EF3AF5">
              <w:rPr>
                <w:rFonts w:ascii="BundesSerif Regular" w:hAnsi="BundesSerif Regular"/>
                <w:noProof/>
              </w:rPr>
              <w:t> </w:t>
            </w:r>
            <w:r w:rsidR="00EF3AF5">
              <w:rPr>
                <w:rFonts w:ascii="BundesSerif Regular" w:hAnsi="BundesSerif Regular"/>
                <w:noProof/>
              </w:rPr>
              <w:t> </w:t>
            </w:r>
            <w:r w:rsidR="00EF3AF5">
              <w:rPr>
                <w:rFonts w:ascii="BundesSerif Regular" w:hAnsi="BundesSerif Regular"/>
                <w:noProof/>
              </w:rPr>
              <w:t> </w:t>
            </w:r>
            <w:r w:rsidR="00EF3AF5">
              <w:rPr>
                <w:rFonts w:ascii="BundesSerif Regular" w:hAnsi="BundesSerif Regular"/>
                <w:noProof/>
              </w:rPr>
              <w:t> </w:t>
            </w:r>
            <w:r>
              <w:rPr>
                <w:rFonts w:ascii="BundesSerif Regular" w:hAnsi="BundesSerif Regular"/>
              </w:rPr>
              <w:fldChar w:fldCharType="end"/>
            </w:r>
            <w:r w:rsidR="00EF3AF5">
              <w:rPr>
                <w:rFonts w:ascii="BundesSerif Regular" w:hAnsi="BundesSerif Regular"/>
              </w:rPr>
              <w:t xml:space="preserve">, </w:t>
            </w:r>
            <w:r>
              <w:rPr>
                <w:rFonts w:ascii="BundesSerif Regular" w:hAnsi="BundesSerif Regular"/>
              </w:rPr>
              <w:fldChar w:fldCharType="begin">
                <w:ffData>
                  <w:name w:val="Text88"/>
                  <w:enabled/>
                  <w:calcOnExit w:val="0"/>
                  <w:textInput/>
                </w:ffData>
              </w:fldChar>
            </w:r>
            <w:r w:rsidR="00EF3AF5">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EF3AF5">
              <w:rPr>
                <w:rFonts w:ascii="BundesSerif Regular" w:hAnsi="BundesSerif Regular"/>
                <w:noProof/>
              </w:rPr>
              <w:t> </w:t>
            </w:r>
            <w:r w:rsidR="00EF3AF5">
              <w:rPr>
                <w:rFonts w:ascii="BundesSerif Regular" w:hAnsi="BundesSerif Regular"/>
                <w:noProof/>
              </w:rPr>
              <w:t> </w:t>
            </w:r>
            <w:r w:rsidR="00EF3AF5">
              <w:rPr>
                <w:rFonts w:ascii="BundesSerif Regular" w:hAnsi="BundesSerif Regular"/>
                <w:noProof/>
              </w:rPr>
              <w:t> </w:t>
            </w:r>
            <w:r w:rsidR="00EF3AF5">
              <w:rPr>
                <w:rFonts w:ascii="BundesSerif Regular" w:hAnsi="BundesSerif Regular"/>
                <w:noProof/>
              </w:rPr>
              <w:t> </w:t>
            </w:r>
            <w:r w:rsidR="00EF3AF5">
              <w:rPr>
                <w:rFonts w:ascii="BundesSerif Regular" w:hAnsi="BundesSerif Regular"/>
                <w:noProof/>
              </w:rPr>
              <w:t> </w:t>
            </w:r>
            <w:r>
              <w:rPr>
                <w:rFonts w:ascii="BundesSerif Regular" w:hAnsi="BundesSerif Regular"/>
              </w:rPr>
              <w:fldChar w:fldCharType="end"/>
            </w:r>
          </w:p>
        </w:tc>
      </w:tr>
    </w:tbl>
    <w:p w:rsidR="0096797D" w:rsidRDefault="0096797D" w:rsidP="0096797D">
      <w:pPr>
        <w:pStyle w:val="Listenabsatz"/>
        <w:ind w:left="360"/>
        <w:rPr>
          <w:rFonts w:ascii="BundesSerif Regular" w:hAnsi="BundesSerif Regular"/>
          <w:b/>
          <w:szCs w:val="22"/>
        </w:rPr>
      </w:pPr>
    </w:p>
    <w:p w:rsidR="0096797D" w:rsidRDefault="0096797D" w:rsidP="0096797D">
      <w:pPr>
        <w:pStyle w:val="Listenabsatz"/>
        <w:ind w:left="360"/>
        <w:rPr>
          <w:rFonts w:ascii="BundesSerif Regular" w:hAnsi="BundesSerif Regular"/>
          <w:b/>
          <w:szCs w:val="22"/>
        </w:rPr>
      </w:pPr>
    </w:p>
    <w:p w:rsidR="00A16C78" w:rsidRDefault="00A16C78" w:rsidP="0028213F">
      <w:pPr>
        <w:pStyle w:val="Listenabsatz"/>
        <w:numPr>
          <w:ilvl w:val="0"/>
          <w:numId w:val="1"/>
        </w:numPr>
        <w:rPr>
          <w:rFonts w:ascii="BundesSerif Regular" w:hAnsi="BundesSerif Regular"/>
          <w:b/>
          <w:szCs w:val="22"/>
        </w:rPr>
      </w:pPr>
      <w:r>
        <w:rPr>
          <w:rFonts w:ascii="BundesSerif Regular" w:hAnsi="BundesSerif Regular"/>
          <w:b/>
          <w:szCs w:val="22"/>
        </w:rPr>
        <w:t>sofern zutreffend: Erklärung zu Zuwendungen Dritter (sog. Drittmittel)</w:t>
      </w:r>
    </w:p>
    <w:tbl>
      <w:tblPr>
        <w:tblStyle w:val="Tabellengitternetz"/>
        <w:tblW w:w="9072" w:type="dxa"/>
        <w:tblInd w:w="392" w:type="dxa"/>
        <w:tblLayout w:type="fixed"/>
        <w:tblLook w:val="04A0"/>
      </w:tblPr>
      <w:tblGrid>
        <w:gridCol w:w="9072"/>
      </w:tblGrid>
      <w:tr w:rsidR="00A16C78" w:rsidRPr="00F26543" w:rsidTr="00E4551A">
        <w:tc>
          <w:tcPr>
            <w:tcW w:w="9072" w:type="dxa"/>
            <w:shd w:val="clear" w:color="auto" w:fill="FABF8F" w:themeFill="accent6" w:themeFillTint="99"/>
          </w:tcPr>
          <w:p w:rsidR="00A16C78" w:rsidRDefault="00A16C78" w:rsidP="001464BB">
            <w:pPr>
              <w:jc w:val="both"/>
              <w:rPr>
                <w:rFonts w:ascii="BundesSerif Regular" w:hAnsi="BundesSerif Regular"/>
              </w:rPr>
            </w:pPr>
            <w:r w:rsidRPr="00F26543">
              <w:rPr>
                <w:rFonts w:ascii="BundesSerif Regular" w:hAnsi="BundesSerif Regular"/>
              </w:rPr>
              <w:t xml:space="preserve">Sofern </w:t>
            </w:r>
            <w:r>
              <w:rPr>
                <w:rFonts w:ascii="BundesSerif Regular" w:hAnsi="BundesSerif Regular"/>
              </w:rPr>
              <w:t>Sie für Ihr geplantes Vorhaben Zuwendungen</w:t>
            </w:r>
            <w:r w:rsidR="00455446">
              <w:rPr>
                <w:rFonts w:ascii="BundesSerif Regular" w:hAnsi="BundesSerif Regular"/>
              </w:rPr>
              <w:t>*</w:t>
            </w:r>
            <w:r>
              <w:rPr>
                <w:rFonts w:ascii="BundesSerif Regular" w:hAnsi="BundesSerif Regular"/>
              </w:rPr>
              <w:t xml:space="preserve"> </w:t>
            </w:r>
            <w:r w:rsidR="00455446">
              <w:rPr>
                <w:rFonts w:ascii="BundesSerif Regular" w:hAnsi="BundesSerif Regular"/>
              </w:rPr>
              <w:t xml:space="preserve">Dritter (Drittmittel) erhalten, </w:t>
            </w:r>
            <w:r w:rsidRPr="00F26543">
              <w:rPr>
                <w:rFonts w:ascii="BundesSerif Regular" w:hAnsi="BundesSerif Regular"/>
              </w:rPr>
              <w:t>sind die konkreten Kontaktdaten des Drittmittelgebers mit Adresse, Telefonnummer und Namen des/der Ansprechpartner/in zu nennen</w:t>
            </w:r>
            <w:r w:rsidR="00455446">
              <w:rPr>
                <w:rFonts w:ascii="BundesSerif Regular" w:hAnsi="BundesSerif Regular"/>
              </w:rPr>
              <w:t>:</w:t>
            </w:r>
          </w:p>
          <w:p w:rsidR="00455446" w:rsidRPr="00455446" w:rsidRDefault="00455446" w:rsidP="001464BB">
            <w:pPr>
              <w:jc w:val="both"/>
              <w:rPr>
                <w:rFonts w:ascii="BundesSerif Regular" w:hAnsi="BundesSerif Regular"/>
                <w:i/>
                <w:color w:val="000000" w:themeColor="text1"/>
              </w:rPr>
            </w:pPr>
            <w:r w:rsidRPr="00455446">
              <w:rPr>
                <w:rFonts w:ascii="BundesSerif Regular" w:hAnsi="BundesSerif Regular"/>
                <w:i/>
              </w:rPr>
              <w:t xml:space="preserve">* unter Zuwendung ist eine per Zuwendungsbescheid </w:t>
            </w:r>
            <w:r>
              <w:rPr>
                <w:rFonts w:ascii="BundesSerif Regular" w:hAnsi="BundesSerif Regular"/>
                <w:i/>
              </w:rPr>
              <w:t>gewährte</w:t>
            </w:r>
            <w:r w:rsidRPr="00455446">
              <w:rPr>
                <w:rFonts w:ascii="BundesSerif Regular" w:hAnsi="BundesSerif Regular"/>
                <w:i/>
              </w:rPr>
              <w:t xml:space="preserve"> Geldleistung zu verstehen</w:t>
            </w:r>
          </w:p>
        </w:tc>
      </w:tr>
      <w:tr w:rsidR="00A16C78" w:rsidRPr="00F26543" w:rsidTr="00455446">
        <w:tc>
          <w:tcPr>
            <w:tcW w:w="9072" w:type="dxa"/>
            <w:shd w:val="clear" w:color="auto" w:fill="auto"/>
          </w:tcPr>
          <w:p w:rsidR="00A16C78" w:rsidRPr="00455446" w:rsidRDefault="00455446" w:rsidP="00A16C78">
            <w:pPr>
              <w:pStyle w:val="Listenabsatz"/>
              <w:ind w:left="0"/>
              <w:rPr>
                <w:rFonts w:ascii="BundesSerif Regular" w:hAnsi="BundesSerif Regular"/>
                <w:i/>
              </w:rPr>
            </w:pPr>
            <w:r>
              <w:rPr>
                <w:rFonts w:ascii="BundesSerif Regular" w:hAnsi="BundesSerif Regular"/>
                <w:i/>
              </w:rPr>
              <w:t>Institution mit Adresse</w:t>
            </w:r>
          </w:p>
        </w:tc>
      </w:tr>
      <w:tr w:rsidR="00455446" w:rsidRPr="00F26543" w:rsidTr="00455446">
        <w:tc>
          <w:tcPr>
            <w:tcW w:w="9072" w:type="dxa"/>
          </w:tcPr>
          <w:p w:rsidR="00D00B0A" w:rsidRDefault="00D00B0A" w:rsidP="00455446">
            <w:pPr>
              <w:pStyle w:val="Listenabsatz"/>
              <w:ind w:left="0"/>
              <w:rPr>
                <w:rFonts w:ascii="BundesSerif Regular" w:hAnsi="BundesSerif Regular"/>
              </w:rPr>
            </w:pPr>
          </w:p>
          <w:p w:rsidR="00455446" w:rsidRDefault="002C26C0" w:rsidP="00455446">
            <w:pPr>
              <w:pStyle w:val="Listenabsatz"/>
              <w:ind w:left="0"/>
              <w:rPr>
                <w:rFonts w:ascii="BundesSerif Regular" w:hAnsi="BundesSerif Regular"/>
              </w:rPr>
            </w:pPr>
            <w:r>
              <w:rPr>
                <w:rFonts w:ascii="BundesSerif Regular" w:hAnsi="BundesSerif Regular"/>
              </w:rPr>
              <w:fldChar w:fldCharType="begin">
                <w:ffData>
                  <w:name w:val="Text88"/>
                  <w:enabled/>
                  <w:calcOnExit w:val="0"/>
                  <w:textInput/>
                </w:ffData>
              </w:fldChar>
            </w:r>
            <w:r w:rsidR="00455446">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455446">
              <w:rPr>
                <w:rFonts w:ascii="BundesSerif Regular" w:hAnsi="BundesSerif Regular"/>
                <w:noProof/>
              </w:rPr>
              <w:t> </w:t>
            </w:r>
            <w:r w:rsidR="00455446">
              <w:rPr>
                <w:rFonts w:ascii="BundesSerif Regular" w:hAnsi="BundesSerif Regular"/>
                <w:noProof/>
              </w:rPr>
              <w:t> </w:t>
            </w:r>
            <w:r w:rsidR="00455446">
              <w:rPr>
                <w:rFonts w:ascii="BundesSerif Regular" w:hAnsi="BundesSerif Regular"/>
                <w:noProof/>
              </w:rPr>
              <w:t> </w:t>
            </w:r>
            <w:r w:rsidR="00455446">
              <w:rPr>
                <w:rFonts w:ascii="BundesSerif Regular" w:hAnsi="BundesSerif Regular"/>
                <w:noProof/>
              </w:rPr>
              <w:t> </w:t>
            </w:r>
            <w:r w:rsidR="00455446">
              <w:rPr>
                <w:rFonts w:ascii="BundesSerif Regular" w:hAnsi="BundesSerif Regular"/>
                <w:noProof/>
              </w:rPr>
              <w:t> </w:t>
            </w:r>
            <w:r>
              <w:rPr>
                <w:rFonts w:ascii="BundesSerif Regular" w:hAnsi="BundesSerif Regular"/>
              </w:rPr>
              <w:fldChar w:fldCharType="end"/>
            </w:r>
          </w:p>
          <w:p w:rsidR="00D00B0A" w:rsidRPr="00F26543" w:rsidRDefault="00D00B0A" w:rsidP="00455446">
            <w:pPr>
              <w:pStyle w:val="Listenabsatz"/>
              <w:ind w:left="0"/>
              <w:rPr>
                <w:rFonts w:ascii="BundesSerif Regular" w:hAnsi="BundesSerif Regular"/>
              </w:rPr>
            </w:pPr>
          </w:p>
        </w:tc>
      </w:tr>
      <w:tr w:rsidR="00455446" w:rsidRPr="00F26543" w:rsidTr="00455446">
        <w:tc>
          <w:tcPr>
            <w:tcW w:w="9072" w:type="dxa"/>
          </w:tcPr>
          <w:p w:rsidR="00455446" w:rsidRPr="00455446" w:rsidRDefault="00455446" w:rsidP="003573A0">
            <w:pPr>
              <w:pStyle w:val="Listenabsatz"/>
              <w:ind w:left="0"/>
              <w:rPr>
                <w:rFonts w:ascii="BundesSerif Regular" w:hAnsi="BundesSerif Regular"/>
                <w:i/>
              </w:rPr>
            </w:pPr>
            <w:r>
              <w:rPr>
                <w:rFonts w:ascii="BundesSerif Regular" w:hAnsi="BundesSerif Regular"/>
                <w:i/>
              </w:rPr>
              <w:lastRenderedPageBreak/>
              <w:t>Telefonnummer</w:t>
            </w:r>
          </w:p>
        </w:tc>
      </w:tr>
      <w:tr w:rsidR="00455446" w:rsidRPr="00F26543" w:rsidTr="00455446">
        <w:tc>
          <w:tcPr>
            <w:tcW w:w="9072" w:type="dxa"/>
          </w:tcPr>
          <w:p w:rsidR="00D00B0A" w:rsidRDefault="00D00B0A" w:rsidP="003573A0">
            <w:pPr>
              <w:pStyle w:val="Listenabsatz"/>
              <w:ind w:left="0"/>
              <w:rPr>
                <w:rFonts w:ascii="BundesSerif Regular" w:hAnsi="BundesSerif Regular"/>
              </w:rPr>
            </w:pPr>
          </w:p>
          <w:p w:rsidR="00455446" w:rsidRDefault="002C26C0" w:rsidP="003573A0">
            <w:pPr>
              <w:pStyle w:val="Listenabsatz"/>
              <w:ind w:left="0"/>
              <w:rPr>
                <w:rFonts w:ascii="BundesSerif Regular" w:hAnsi="BundesSerif Regular"/>
              </w:rPr>
            </w:pPr>
            <w:r>
              <w:rPr>
                <w:rFonts w:ascii="BundesSerif Regular" w:hAnsi="BundesSerif Regular"/>
              </w:rPr>
              <w:fldChar w:fldCharType="begin">
                <w:ffData>
                  <w:name w:val="Text88"/>
                  <w:enabled/>
                  <w:calcOnExit w:val="0"/>
                  <w:textInput/>
                </w:ffData>
              </w:fldChar>
            </w:r>
            <w:r w:rsidR="00455446">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FA739A">
              <w:rPr>
                <w:rFonts w:ascii="BundesSerif Regular" w:hAnsi="BundesSerif Regular"/>
              </w:rPr>
              <w:t> </w:t>
            </w:r>
            <w:r w:rsidR="00FA739A">
              <w:rPr>
                <w:rFonts w:ascii="BundesSerif Regular" w:hAnsi="BundesSerif Regular"/>
              </w:rPr>
              <w:t> </w:t>
            </w:r>
            <w:r w:rsidR="00FA739A">
              <w:rPr>
                <w:rFonts w:ascii="BundesSerif Regular" w:hAnsi="BundesSerif Regular"/>
              </w:rPr>
              <w:t> </w:t>
            </w:r>
            <w:r w:rsidR="00FA739A">
              <w:rPr>
                <w:rFonts w:ascii="BundesSerif Regular" w:hAnsi="BundesSerif Regular"/>
              </w:rPr>
              <w:t> </w:t>
            </w:r>
            <w:r w:rsidR="00FA739A">
              <w:rPr>
                <w:rFonts w:ascii="BundesSerif Regular" w:hAnsi="BundesSerif Regular"/>
              </w:rPr>
              <w:t> </w:t>
            </w:r>
            <w:r>
              <w:rPr>
                <w:rFonts w:ascii="BundesSerif Regular" w:hAnsi="BundesSerif Regular"/>
              </w:rPr>
              <w:fldChar w:fldCharType="end"/>
            </w:r>
          </w:p>
          <w:p w:rsidR="00D00B0A" w:rsidRPr="00F26543" w:rsidRDefault="00D00B0A" w:rsidP="003573A0">
            <w:pPr>
              <w:pStyle w:val="Listenabsatz"/>
              <w:ind w:left="0"/>
              <w:rPr>
                <w:rFonts w:ascii="BundesSerif Regular" w:hAnsi="BundesSerif Regular"/>
              </w:rPr>
            </w:pPr>
          </w:p>
        </w:tc>
      </w:tr>
      <w:tr w:rsidR="00455446" w:rsidRPr="00F26543" w:rsidTr="00455446">
        <w:tc>
          <w:tcPr>
            <w:tcW w:w="9072" w:type="dxa"/>
          </w:tcPr>
          <w:p w:rsidR="00455446" w:rsidRPr="00455446" w:rsidRDefault="00455446" w:rsidP="003573A0">
            <w:pPr>
              <w:pStyle w:val="Listenabsatz"/>
              <w:ind w:left="0"/>
              <w:rPr>
                <w:rFonts w:ascii="BundesSerif Regular" w:hAnsi="BundesSerif Regular"/>
                <w:i/>
              </w:rPr>
            </w:pPr>
            <w:r>
              <w:rPr>
                <w:rFonts w:ascii="BundesSerif Regular" w:hAnsi="BundesSerif Regular"/>
                <w:i/>
              </w:rPr>
              <w:t>Name des/der Ansprechpartners/in</w:t>
            </w:r>
          </w:p>
        </w:tc>
      </w:tr>
      <w:tr w:rsidR="00455446" w:rsidRPr="00F26543" w:rsidTr="00455446">
        <w:tc>
          <w:tcPr>
            <w:tcW w:w="9072" w:type="dxa"/>
          </w:tcPr>
          <w:p w:rsidR="00D00B0A" w:rsidRDefault="00D00B0A" w:rsidP="003573A0">
            <w:pPr>
              <w:pStyle w:val="Listenabsatz"/>
              <w:ind w:left="0"/>
              <w:rPr>
                <w:rFonts w:ascii="BundesSerif Regular" w:hAnsi="BundesSerif Regular"/>
              </w:rPr>
            </w:pPr>
          </w:p>
          <w:p w:rsidR="00455446" w:rsidRDefault="002C26C0" w:rsidP="003573A0">
            <w:pPr>
              <w:pStyle w:val="Listenabsatz"/>
              <w:ind w:left="0"/>
              <w:rPr>
                <w:rFonts w:ascii="BundesSerif Regular" w:hAnsi="BundesSerif Regular"/>
              </w:rPr>
            </w:pPr>
            <w:r>
              <w:rPr>
                <w:rFonts w:ascii="BundesSerif Regular" w:hAnsi="BundesSerif Regular"/>
              </w:rPr>
              <w:fldChar w:fldCharType="begin">
                <w:ffData>
                  <w:name w:val="Text88"/>
                  <w:enabled/>
                  <w:calcOnExit w:val="0"/>
                  <w:textInput/>
                </w:ffData>
              </w:fldChar>
            </w:r>
            <w:r w:rsidR="00455446">
              <w:rPr>
                <w:rFonts w:ascii="BundesSerif Regular" w:hAnsi="BundesSerif Regular"/>
              </w:rPr>
              <w:instrText xml:space="preserve"> FORMTEXT </w:instrText>
            </w:r>
            <w:r>
              <w:rPr>
                <w:rFonts w:ascii="BundesSerif Regular" w:hAnsi="BundesSerif Regular"/>
              </w:rPr>
            </w:r>
            <w:r>
              <w:rPr>
                <w:rFonts w:ascii="BundesSerif Regular" w:hAnsi="BundesSerif Regular"/>
              </w:rPr>
              <w:fldChar w:fldCharType="separate"/>
            </w:r>
            <w:r w:rsidR="00455446">
              <w:rPr>
                <w:rFonts w:ascii="BundesSerif Regular" w:hAnsi="BundesSerif Regular"/>
                <w:noProof/>
              </w:rPr>
              <w:t> </w:t>
            </w:r>
            <w:r w:rsidR="00455446">
              <w:rPr>
                <w:rFonts w:ascii="BundesSerif Regular" w:hAnsi="BundesSerif Regular"/>
                <w:noProof/>
              </w:rPr>
              <w:t> </w:t>
            </w:r>
            <w:r w:rsidR="00455446">
              <w:rPr>
                <w:rFonts w:ascii="BundesSerif Regular" w:hAnsi="BundesSerif Regular"/>
                <w:noProof/>
              </w:rPr>
              <w:t> </w:t>
            </w:r>
            <w:r w:rsidR="00455446">
              <w:rPr>
                <w:rFonts w:ascii="BundesSerif Regular" w:hAnsi="BundesSerif Regular"/>
                <w:noProof/>
              </w:rPr>
              <w:t> </w:t>
            </w:r>
            <w:r w:rsidR="00455446">
              <w:rPr>
                <w:rFonts w:ascii="BundesSerif Regular" w:hAnsi="BundesSerif Regular"/>
                <w:noProof/>
              </w:rPr>
              <w:t> </w:t>
            </w:r>
            <w:r>
              <w:rPr>
                <w:rFonts w:ascii="BundesSerif Regular" w:hAnsi="BundesSerif Regular"/>
              </w:rPr>
              <w:fldChar w:fldCharType="end"/>
            </w:r>
          </w:p>
          <w:p w:rsidR="00D00B0A" w:rsidRPr="00F26543" w:rsidRDefault="00D00B0A" w:rsidP="003573A0">
            <w:pPr>
              <w:pStyle w:val="Listenabsatz"/>
              <w:ind w:left="0"/>
              <w:rPr>
                <w:rFonts w:ascii="BundesSerif Regular" w:hAnsi="BundesSerif Regular"/>
              </w:rPr>
            </w:pPr>
          </w:p>
        </w:tc>
      </w:tr>
    </w:tbl>
    <w:p w:rsidR="00A16C78" w:rsidRDefault="00A16C78" w:rsidP="0096797D">
      <w:pPr>
        <w:pStyle w:val="Listenabsatz"/>
        <w:ind w:left="360"/>
        <w:rPr>
          <w:rFonts w:ascii="BundesSerif Regular" w:hAnsi="BundesSerif Regular"/>
          <w:b/>
          <w:szCs w:val="22"/>
        </w:rPr>
      </w:pPr>
    </w:p>
    <w:p w:rsidR="00A16C78" w:rsidRDefault="00A16C78" w:rsidP="0096797D">
      <w:pPr>
        <w:pStyle w:val="Listenabsatz"/>
        <w:ind w:left="360"/>
        <w:rPr>
          <w:rFonts w:ascii="BundesSerif Regular" w:hAnsi="BundesSerif Regular"/>
          <w:b/>
          <w:szCs w:val="22"/>
        </w:rPr>
      </w:pPr>
    </w:p>
    <w:p w:rsidR="0096797D" w:rsidRPr="0096797D" w:rsidRDefault="0096797D" w:rsidP="0028213F">
      <w:pPr>
        <w:pStyle w:val="Listenabsatz"/>
        <w:numPr>
          <w:ilvl w:val="0"/>
          <w:numId w:val="1"/>
        </w:numPr>
        <w:rPr>
          <w:rFonts w:ascii="BundesSerif Regular" w:hAnsi="BundesSerif Regular"/>
          <w:b/>
          <w:szCs w:val="22"/>
        </w:rPr>
      </w:pPr>
      <w:r w:rsidRPr="00F26543">
        <w:rPr>
          <w:rFonts w:ascii="BundesSerif Regular" w:hAnsi="BundesSerif Regular"/>
          <w:b/>
          <w:szCs w:val="22"/>
        </w:rPr>
        <w:t>Anhänge zum Projektantrag</w:t>
      </w:r>
    </w:p>
    <w:tbl>
      <w:tblPr>
        <w:tblStyle w:val="Tabellengitternetz"/>
        <w:tblW w:w="9072" w:type="dxa"/>
        <w:tblInd w:w="392" w:type="dxa"/>
        <w:tblLayout w:type="fixed"/>
        <w:tblLook w:val="04A0"/>
      </w:tblPr>
      <w:tblGrid>
        <w:gridCol w:w="9072"/>
      </w:tblGrid>
      <w:tr w:rsidR="00BA6241" w:rsidRPr="00F26543" w:rsidTr="00E4551A">
        <w:trPr>
          <w:trHeight w:val="552"/>
        </w:trPr>
        <w:tc>
          <w:tcPr>
            <w:tcW w:w="9072" w:type="dxa"/>
            <w:shd w:val="clear" w:color="auto" w:fill="FABF8F" w:themeFill="accent6" w:themeFillTint="99"/>
          </w:tcPr>
          <w:p w:rsidR="00BA6241" w:rsidRPr="002F0DF5" w:rsidRDefault="002F0DF5" w:rsidP="00916055">
            <w:pPr>
              <w:pStyle w:val="Listenabsatz"/>
              <w:spacing w:before="240" w:after="120" w:line="240" w:lineRule="atLeast"/>
              <w:ind w:left="0"/>
              <w:contextualSpacing w:val="0"/>
              <w:rPr>
                <w:rFonts w:ascii="BundesSerif Regular" w:hAnsi="BundesSerif Regular"/>
              </w:rPr>
            </w:pPr>
            <w:r w:rsidRPr="00F26543">
              <w:rPr>
                <w:rFonts w:ascii="BundesSerif Regular" w:hAnsi="BundesSerif Regular"/>
                <w:b/>
                <w:w w:val="98"/>
              </w:rPr>
              <w:t>Die im Folgenden aufgezählten Anlagen sind dem Antrag zwingend beizufügen</w:t>
            </w:r>
          </w:p>
        </w:tc>
      </w:tr>
      <w:tr w:rsidR="00BA6241" w:rsidRPr="00F26543" w:rsidTr="00BA6241">
        <w:trPr>
          <w:trHeight w:val="551"/>
        </w:trPr>
        <w:tc>
          <w:tcPr>
            <w:tcW w:w="9072" w:type="dxa"/>
            <w:shd w:val="clear" w:color="auto" w:fill="auto"/>
          </w:tcPr>
          <w:p w:rsidR="008A2755" w:rsidRPr="0096797D" w:rsidRDefault="008A2755" w:rsidP="008A2755">
            <w:pPr>
              <w:pStyle w:val="Listenabsatz"/>
              <w:numPr>
                <w:ilvl w:val="1"/>
                <w:numId w:val="1"/>
              </w:numPr>
              <w:ind w:left="601" w:hanging="601"/>
              <w:rPr>
                <w:rFonts w:ascii="BundesSerif Regular" w:hAnsi="BundesSerif Regular"/>
              </w:rPr>
            </w:pPr>
            <w:r w:rsidRPr="00F26543">
              <w:rPr>
                <w:rFonts w:ascii="BundesSerif Regular" w:hAnsi="BundesSerif Regular"/>
                <w:color w:val="000000" w:themeColor="text1"/>
              </w:rPr>
              <w:t xml:space="preserve">Unterstützungsschreiben </w:t>
            </w:r>
            <w:r w:rsidRPr="00F26543">
              <w:rPr>
                <w:rFonts w:ascii="BundesSerif Regular" w:hAnsi="BundesSerif Regular"/>
              </w:rPr>
              <w:t>der Kommune zum Projektantrag</w:t>
            </w:r>
          </w:p>
          <w:p w:rsidR="008A2755" w:rsidRDefault="008A2755" w:rsidP="008A2755">
            <w:pPr>
              <w:pStyle w:val="Listenabsatz"/>
              <w:numPr>
                <w:ilvl w:val="1"/>
                <w:numId w:val="1"/>
              </w:numPr>
              <w:ind w:left="601" w:hanging="601"/>
              <w:rPr>
                <w:rFonts w:ascii="BundesSerif Regular" w:hAnsi="BundesSerif Regular"/>
              </w:rPr>
            </w:pPr>
            <w:r w:rsidRPr="001464BB">
              <w:rPr>
                <w:rFonts w:ascii="BundesSerif Regular" w:hAnsi="BundesSerif Regular"/>
                <w:color w:val="000000" w:themeColor="text1"/>
              </w:rPr>
              <w:t>Zeitlicher Ablaufplan</w:t>
            </w:r>
          </w:p>
          <w:p w:rsidR="00BA6241" w:rsidRDefault="00BA6241" w:rsidP="0028213F">
            <w:pPr>
              <w:pStyle w:val="Listenabsatz"/>
              <w:numPr>
                <w:ilvl w:val="1"/>
                <w:numId w:val="1"/>
              </w:numPr>
              <w:ind w:left="601" w:hanging="601"/>
              <w:rPr>
                <w:rFonts w:ascii="BundesSerif Regular" w:hAnsi="BundesSerif Regular"/>
              </w:rPr>
            </w:pPr>
            <w:r w:rsidRPr="00F26543">
              <w:rPr>
                <w:rFonts w:ascii="BundesSerif Regular" w:hAnsi="BundesSerif Regular"/>
              </w:rPr>
              <w:t xml:space="preserve">Bei Vereinen: Satzung des Vereins und Auszug aus </w:t>
            </w:r>
            <w:r w:rsidR="002F0DF5">
              <w:rPr>
                <w:rFonts w:ascii="BundesSerif Regular" w:hAnsi="BundesSerif Regular"/>
              </w:rPr>
              <w:t xml:space="preserve">dem </w:t>
            </w:r>
            <w:r w:rsidRPr="00F26543">
              <w:rPr>
                <w:rFonts w:ascii="BundesSerif Regular" w:hAnsi="BundesSerif Regular"/>
              </w:rPr>
              <w:t>Vereinsregister</w:t>
            </w:r>
          </w:p>
          <w:p w:rsidR="002F0DF5" w:rsidRDefault="002F0DF5" w:rsidP="002F0DF5">
            <w:pPr>
              <w:pStyle w:val="Listenabsatz"/>
              <w:numPr>
                <w:ilvl w:val="1"/>
                <w:numId w:val="1"/>
              </w:numPr>
              <w:ind w:left="601" w:hanging="601"/>
              <w:rPr>
                <w:rFonts w:ascii="BundesSerif Regular" w:hAnsi="BundesSerif Regular"/>
              </w:rPr>
            </w:pPr>
            <w:r>
              <w:rPr>
                <w:rFonts w:ascii="BundesSerif Regular" w:hAnsi="BundesSerif Regular"/>
              </w:rPr>
              <w:t xml:space="preserve">Aktueller Geschäftsbericht </w:t>
            </w:r>
          </w:p>
          <w:p w:rsidR="002F0DF5" w:rsidRPr="002F0DF5" w:rsidRDefault="002F0DF5" w:rsidP="002F0DF5">
            <w:pPr>
              <w:pStyle w:val="Listenabsatz"/>
              <w:numPr>
                <w:ilvl w:val="1"/>
                <w:numId w:val="1"/>
              </w:numPr>
              <w:ind w:left="601" w:hanging="601"/>
              <w:rPr>
                <w:rFonts w:ascii="BundesSerif Regular" w:hAnsi="BundesSerif Regular"/>
              </w:rPr>
            </w:pPr>
            <w:r>
              <w:rPr>
                <w:rFonts w:ascii="BundesSerif Regular" w:hAnsi="BundesSerif Regular"/>
              </w:rPr>
              <w:t>Unbedenklichkeitsbescheinigung des Finanzamtes zur Erteilung öffentlicher Aufträge</w:t>
            </w:r>
          </w:p>
          <w:p w:rsidR="00BA6241" w:rsidRPr="00F26543" w:rsidRDefault="00BA6241" w:rsidP="0028213F">
            <w:pPr>
              <w:pStyle w:val="Listenabsatz"/>
              <w:numPr>
                <w:ilvl w:val="1"/>
                <w:numId w:val="1"/>
              </w:numPr>
              <w:ind w:left="601" w:hanging="601"/>
              <w:rPr>
                <w:rFonts w:ascii="BundesSerif Regular" w:hAnsi="BundesSerif Regular"/>
              </w:rPr>
            </w:pPr>
            <w:r w:rsidRPr="00F26543">
              <w:rPr>
                <w:rFonts w:ascii="BundesSerif Regular" w:hAnsi="BundesSerif Regular"/>
              </w:rPr>
              <w:t>Nachweis der Unterschriftsberechtigung des Unterschriftsetzenden unter den Antrag</w:t>
            </w:r>
          </w:p>
          <w:p w:rsidR="00763F03" w:rsidRDefault="002F0DF5" w:rsidP="002F0DF5">
            <w:pPr>
              <w:pStyle w:val="Listenabsatz"/>
              <w:numPr>
                <w:ilvl w:val="1"/>
                <w:numId w:val="1"/>
              </w:numPr>
              <w:ind w:left="601" w:hanging="601"/>
              <w:rPr>
                <w:rFonts w:ascii="BundesSerif Regular" w:hAnsi="BundesSerif Regular"/>
              </w:rPr>
            </w:pPr>
            <w:r>
              <w:rPr>
                <w:rFonts w:ascii="BundesSerif Regular" w:hAnsi="BundesSerif Regular"/>
              </w:rPr>
              <w:t xml:space="preserve">Formlose </w:t>
            </w:r>
            <w:r w:rsidR="00BA6241" w:rsidRPr="00F26543">
              <w:rPr>
                <w:rFonts w:ascii="BundesSerif Regular" w:hAnsi="BundesSerif Regular"/>
              </w:rPr>
              <w:t>Erklärung zur Abführung von Sozialversicherungsbeiträgen</w:t>
            </w:r>
          </w:p>
          <w:p w:rsidR="002F0DF5" w:rsidRPr="002F0DF5" w:rsidRDefault="002F0DF5" w:rsidP="002F0DF5">
            <w:pPr>
              <w:pStyle w:val="Listenabsatz"/>
              <w:numPr>
                <w:ilvl w:val="1"/>
                <w:numId w:val="1"/>
              </w:numPr>
              <w:ind w:left="601" w:hanging="601"/>
              <w:rPr>
                <w:rFonts w:ascii="BundesSerif Regular" w:hAnsi="BundesSerif Regular"/>
                <w:color w:val="000000" w:themeColor="text1"/>
              </w:rPr>
            </w:pPr>
            <w:r>
              <w:rPr>
                <w:rFonts w:ascii="BundesSerif Regular" w:hAnsi="BundesSerif Regular"/>
                <w:color w:val="000000" w:themeColor="text1"/>
              </w:rPr>
              <w:t xml:space="preserve">Ggf. </w:t>
            </w:r>
            <w:r w:rsidRPr="001464BB">
              <w:rPr>
                <w:rFonts w:ascii="BundesSerif Regular" w:hAnsi="BundesSerif Regular"/>
                <w:color w:val="000000" w:themeColor="text1"/>
              </w:rPr>
              <w:t>Kooperationsvereinbarung/Absichtserklärungen über Kooperationen</w:t>
            </w:r>
          </w:p>
        </w:tc>
      </w:tr>
    </w:tbl>
    <w:p w:rsidR="00835550" w:rsidRDefault="00835550" w:rsidP="00E35FCD">
      <w:pPr>
        <w:rPr>
          <w:rFonts w:ascii="BundesSerif Regular" w:hAnsi="BundesSerif Regular"/>
          <w:szCs w:val="22"/>
        </w:rPr>
      </w:pPr>
    </w:p>
    <w:p w:rsidR="0096797D" w:rsidRPr="001464BB" w:rsidRDefault="0096797D" w:rsidP="00E35FCD">
      <w:pPr>
        <w:rPr>
          <w:rFonts w:ascii="BundesSerif Regular" w:hAnsi="BundesSerif Regular"/>
          <w:b/>
          <w:smallCaps/>
          <w:color w:val="000000" w:themeColor="text1"/>
          <w:szCs w:val="22"/>
        </w:rPr>
      </w:pPr>
      <w:r w:rsidRPr="001464BB">
        <w:rPr>
          <w:rFonts w:ascii="BundesSerif Regular" w:hAnsi="BundesSerif Regular"/>
          <w:b/>
          <w:smallCaps/>
          <w:color w:val="000000" w:themeColor="text1"/>
          <w:szCs w:val="22"/>
        </w:rPr>
        <w:t xml:space="preserve">BITTE BEACHTEN SIE: </w:t>
      </w:r>
      <w:r w:rsidRPr="001464BB">
        <w:rPr>
          <w:rFonts w:ascii="BundesSerif Regular" w:hAnsi="BundesSerif Regular"/>
          <w:b/>
          <w:smallCaps/>
          <w:color w:val="000000" w:themeColor="text1"/>
        </w:rPr>
        <w:t xml:space="preserve">Senden Sie </w:t>
      </w:r>
      <w:r w:rsidR="004A0566" w:rsidRPr="001464BB">
        <w:rPr>
          <w:rFonts w:ascii="BundesSerif Regular" w:hAnsi="BundesSerif Regular"/>
          <w:b/>
          <w:smallCaps/>
          <w:color w:val="000000" w:themeColor="text1"/>
        </w:rPr>
        <w:t xml:space="preserve">zusätzlich zur digitalen Beantragung auch </w:t>
      </w:r>
      <w:r w:rsidRPr="001464BB">
        <w:rPr>
          <w:rFonts w:ascii="BundesSerif Regular" w:hAnsi="BundesSerif Regular"/>
          <w:b/>
          <w:smallCaps/>
          <w:color w:val="000000" w:themeColor="text1"/>
        </w:rPr>
        <w:t>den von easy-online generierten Projektantrag in Papierform mit rechtsgültiger Unterschrift fristgerecht (vgl. die Öffentliche Bekanntmachung) an das Bundesamt!</w:t>
      </w:r>
    </w:p>
    <w:sectPr w:rsidR="0096797D" w:rsidRPr="001464BB" w:rsidSect="00FF55B2">
      <w:headerReference w:type="default" r:id="rId8"/>
      <w:footerReference w:type="default" r:id="rId9"/>
      <w:pgSz w:w="11906" w:h="16838"/>
      <w:pgMar w:top="1417" w:right="1417" w:bottom="1134" w:left="1417" w:header="397"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D92" w:rsidRDefault="00C20D92" w:rsidP="000671CA">
      <w:pPr>
        <w:spacing w:line="240" w:lineRule="auto"/>
      </w:pPr>
      <w:r>
        <w:separator/>
      </w:r>
    </w:p>
  </w:endnote>
  <w:endnote w:type="continuationSeparator" w:id="0">
    <w:p w:rsidR="00C20D92" w:rsidRDefault="00C20D92" w:rsidP="000671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undesSerif Regular">
    <w:panose1 w:val="02050002050300000203"/>
    <w:charset w:val="00"/>
    <w:family w:val="roman"/>
    <w:notTrueType/>
    <w:pitch w:val="variable"/>
    <w:sig w:usb0="A00000BF" w:usb1="4000206B"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3F" w:rsidRPr="004C375C" w:rsidRDefault="00BA103F" w:rsidP="004C375C">
    <w:pPr>
      <w:pStyle w:val="Fuzeile"/>
      <w:pBdr>
        <w:top w:val="single" w:sz="4" w:space="1" w:color="auto"/>
      </w:pBdr>
      <w:rPr>
        <w:sz w:val="12"/>
        <w:szCs w:val="12"/>
      </w:rPr>
    </w:pPr>
    <w:r w:rsidRPr="009B3DE2">
      <w:rPr>
        <w:color w:val="FFFFFF" w:themeColor="background1"/>
        <w:sz w:val="12"/>
        <w:szCs w:val="12"/>
      </w:rPr>
      <w:t>Stand: 16. März 2015;</w:t>
    </w:r>
    <w:r>
      <w:rPr>
        <w:sz w:val="12"/>
        <w:szCs w:val="12"/>
      </w:rPr>
      <w:tab/>
    </w:r>
    <w:r w:rsidRPr="008C75A5">
      <w:rPr>
        <w:rFonts w:ascii="BundesSerif Regular" w:hAnsi="BundesSerif Regular"/>
        <w:sz w:val="12"/>
        <w:szCs w:val="12"/>
      </w:rPr>
      <w:t xml:space="preserve">Seite </w:t>
    </w:r>
    <w:r w:rsidR="002C26C0" w:rsidRPr="008C75A5">
      <w:rPr>
        <w:rFonts w:ascii="BundesSerif Regular" w:hAnsi="BundesSerif Regular"/>
        <w:sz w:val="12"/>
        <w:szCs w:val="12"/>
      </w:rPr>
      <w:fldChar w:fldCharType="begin"/>
    </w:r>
    <w:r w:rsidRPr="008C75A5">
      <w:rPr>
        <w:rFonts w:ascii="BundesSerif Regular" w:hAnsi="BundesSerif Regular"/>
        <w:sz w:val="12"/>
        <w:szCs w:val="12"/>
      </w:rPr>
      <w:instrText xml:space="preserve"> PAGE   \* MERGEFORMAT </w:instrText>
    </w:r>
    <w:r w:rsidR="002C26C0" w:rsidRPr="008C75A5">
      <w:rPr>
        <w:rFonts w:ascii="BundesSerif Regular" w:hAnsi="BundesSerif Regular"/>
        <w:sz w:val="12"/>
        <w:szCs w:val="12"/>
      </w:rPr>
      <w:fldChar w:fldCharType="separate"/>
    </w:r>
    <w:r w:rsidR="009E0A33">
      <w:rPr>
        <w:rFonts w:ascii="BundesSerif Regular" w:hAnsi="BundesSerif Regular"/>
        <w:noProof/>
        <w:sz w:val="12"/>
        <w:szCs w:val="12"/>
      </w:rPr>
      <w:t>1</w:t>
    </w:r>
    <w:r w:rsidR="002C26C0" w:rsidRPr="008C75A5">
      <w:rPr>
        <w:rFonts w:ascii="BundesSerif Regular" w:hAnsi="BundesSerif Regular"/>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D92" w:rsidRDefault="00C20D92" w:rsidP="000671CA">
      <w:pPr>
        <w:spacing w:line="240" w:lineRule="auto"/>
      </w:pPr>
      <w:r>
        <w:separator/>
      </w:r>
    </w:p>
  </w:footnote>
  <w:footnote w:type="continuationSeparator" w:id="0">
    <w:p w:rsidR="00C20D92" w:rsidRDefault="00C20D92" w:rsidP="000671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3F" w:rsidRDefault="00BA103F" w:rsidP="004C375C">
    <w:pPr>
      <w:pStyle w:val="Kopfzeile"/>
      <w:pBdr>
        <w:bottom w:val="single" w:sz="4" w:space="1" w:color="auto"/>
      </w:pBdr>
      <w:tabs>
        <w:tab w:val="clear" w:pos="4536"/>
        <w:tab w:val="clear" w:pos="9072"/>
        <w:tab w:val="left" w:pos="7788"/>
      </w:tabs>
    </w:pPr>
    <w:r>
      <w:rPr>
        <w:b/>
        <w:i/>
        <w:noProof/>
        <w:lang w:eastAsia="de-DE"/>
      </w:rPr>
      <w:drawing>
        <wp:inline distT="0" distB="0" distL="0" distR="0">
          <wp:extent cx="864501" cy="572400"/>
          <wp:effectExtent l="19050" t="0" r="0" b="0"/>
          <wp:docPr id="1" name="Grafik 0" descr="logo BAM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MF.gif"/>
                  <pic:cNvPicPr/>
                </pic:nvPicPr>
                <pic:blipFill>
                  <a:blip r:embed="rId1"/>
                  <a:stretch>
                    <a:fillRect/>
                  </a:stretch>
                </pic:blipFill>
                <pic:spPr>
                  <a:xfrm>
                    <a:off x="0" y="0"/>
                    <a:ext cx="864501" cy="572400"/>
                  </a:xfrm>
                  <a:prstGeom prst="rect">
                    <a:avLst/>
                  </a:prstGeom>
                </pic:spPr>
              </pic:pic>
            </a:graphicData>
          </a:graphic>
        </wp:inline>
      </w:drawing>
    </w:r>
    <w:r w:rsidRPr="008C75A5">
      <w:rPr>
        <w:rFonts w:ascii="BundesSerif Regular" w:hAnsi="BundesSerif Regular"/>
      </w:rPr>
      <w:ptab w:relativeTo="margin" w:alignment="center" w:leader="none"/>
    </w:r>
    <w:r w:rsidRPr="008C75A5">
      <w:rPr>
        <w:rFonts w:ascii="BundesSerif Regular" w:hAnsi="BundesSerif Regular"/>
      </w:rPr>
      <w:ptab w:relativeTo="margin" w:alignment="right" w:leader="none"/>
    </w:r>
    <w:r w:rsidRPr="008C75A5">
      <w:rPr>
        <w:rFonts w:ascii="BundesSerif Regular" w:hAnsi="BundesSerif Regular"/>
      </w:rPr>
      <w:t>Referat 312</w:t>
    </w:r>
  </w:p>
  <w:p w:rsidR="00BA103F" w:rsidRPr="00B31444" w:rsidRDefault="00BA103F" w:rsidP="00F028C9">
    <w:pPr>
      <w:pStyle w:val="Kopfzeile"/>
      <w:tabs>
        <w:tab w:val="clear" w:pos="4536"/>
        <w:tab w:val="clear" w:pos="9072"/>
        <w:tab w:val="left" w:pos="7788"/>
      </w:tabs>
      <w:rPr>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1D4"/>
    <w:multiLevelType w:val="hybridMultilevel"/>
    <w:tmpl w:val="9DF8BE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956165"/>
    <w:multiLevelType w:val="hybridMultilevel"/>
    <w:tmpl w:val="4532FC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9106B04"/>
    <w:multiLevelType w:val="hybridMultilevel"/>
    <w:tmpl w:val="7ABC1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A882B8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ADF3ED8"/>
    <w:multiLevelType w:val="hybridMultilevel"/>
    <w:tmpl w:val="4B1AB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DAC26A5"/>
    <w:multiLevelType w:val="multilevel"/>
    <w:tmpl w:val="75B64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8B7300"/>
    <w:multiLevelType w:val="hybridMultilevel"/>
    <w:tmpl w:val="1228F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F0A771A"/>
    <w:multiLevelType w:val="hybridMultilevel"/>
    <w:tmpl w:val="D62E4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19B3501"/>
    <w:multiLevelType w:val="hybridMultilevel"/>
    <w:tmpl w:val="4DD08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20349C7"/>
    <w:multiLevelType w:val="hybridMultilevel"/>
    <w:tmpl w:val="42E494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3FB37060"/>
    <w:multiLevelType w:val="hybridMultilevel"/>
    <w:tmpl w:val="D2520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FFD7FBD"/>
    <w:multiLevelType w:val="multilevel"/>
    <w:tmpl w:val="B4A0F768"/>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8BE74B2"/>
    <w:multiLevelType w:val="hybridMultilevel"/>
    <w:tmpl w:val="336C2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6C524F2"/>
    <w:multiLevelType w:val="multilevel"/>
    <w:tmpl w:val="2B968F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77122FA1"/>
    <w:multiLevelType w:val="multilevel"/>
    <w:tmpl w:val="E21862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7"/>
  </w:num>
  <w:num w:numId="13">
    <w:abstractNumId w:val="9"/>
  </w:num>
  <w:num w:numId="14">
    <w:abstractNumId w:val="0"/>
  </w:num>
  <w:num w:numId="15">
    <w:abstractNumId w:val="1"/>
  </w:num>
  <w:num w:numId="16">
    <w:abstractNumId w:val="6"/>
  </w:num>
  <w:num w:numId="17">
    <w:abstractNumId w:val="13"/>
  </w:num>
  <w:num w:numId="18">
    <w:abstractNumId w:val="8"/>
  </w:num>
  <w:num w:numId="19">
    <w:abstractNumId w:val="10"/>
  </w:num>
  <w:num w:numId="20">
    <w:abstractNumId w:val="2"/>
  </w:num>
  <w:num w:numId="21">
    <w:abstractNumId w:val="12"/>
  </w:num>
  <w:num w:numId="22">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ocumentProtection w:edit="forms" w:formatting="1" w:enforcement="1"/>
  <w:defaultTabStop w:val="708"/>
  <w:hyphenationZone w:val="425"/>
  <w:drawingGridHorizontalSpacing w:val="110"/>
  <w:displayHorizontalDrawingGridEvery w:val="2"/>
  <w:characterSpacingControl w:val="doNotCompress"/>
  <w:hdrShapeDefaults>
    <o:shapedefaults v:ext="edit" spidmax="100354">
      <o:colormenu v:ext="edit" fillcolor="none [3069]" strokecolor="none [3213]" shadowcolor="none"/>
    </o:shapedefaults>
  </w:hdrShapeDefaults>
  <w:footnotePr>
    <w:footnote w:id="-1"/>
    <w:footnote w:id="0"/>
  </w:footnotePr>
  <w:endnotePr>
    <w:endnote w:id="-1"/>
    <w:endnote w:id="0"/>
  </w:endnotePr>
  <w:compat/>
  <w:rsids>
    <w:rsidRoot w:val="00971BAD"/>
    <w:rsid w:val="00001FC8"/>
    <w:rsid w:val="000035A2"/>
    <w:rsid w:val="00003A3E"/>
    <w:rsid w:val="000056FB"/>
    <w:rsid w:val="000147B8"/>
    <w:rsid w:val="0001740B"/>
    <w:rsid w:val="000175F1"/>
    <w:rsid w:val="000204A4"/>
    <w:rsid w:val="00032438"/>
    <w:rsid w:val="0003413C"/>
    <w:rsid w:val="000369C8"/>
    <w:rsid w:val="0004038D"/>
    <w:rsid w:val="0004363A"/>
    <w:rsid w:val="000547F1"/>
    <w:rsid w:val="000671CA"/>
    <w:rsid w:val="00074AAB"/>
    <w:rsid w:val="00087C26"/>
    <w:rsid w:val="00093487"/>
    <w:rsid w:val="000971BC"/>
    <w:rsid w:val="000A0E46"/>
    <w:rsid w:val="000A1B77"/>
    <w:rsid w:val="000A43CA"/>
    <w:rsid w:val="000A586F"/>
    <w:rsid w:val="000A587E"/>
    <w:rsid w:val="000B0633"/>
    <w:rsid w:val="000B403D"/>
    <w:rsid w:val="000B54E7"/>
    <w:rsid w:val="000B5887"/>
    <w:rsid w:val="000B5ED1"/>
    <w:rsid w:val="000B6E5B"/>
    <w:rsid w:val="000B73C7"/>
    <w:rsid w:val="000C0DF2"/>
    <w:rsid w:val="000C3AF9"/>
    <w:rsid w:val="000C7DD2"/>
    <w:rsid w:val="000D0F3C"/>
    <w:rsid w:val="000D22CA"/>
    <w:rsid w:val="000D353B"/>
    <w:rsid w:val="000D6F28"/>
    <w:rsid w:val="000F251E"/>
    <w:rsid w:val="000F4410"/>
    <w:rsid w:val="000F4BB2"/>
    <w:rsid w:val="00100C8A"/>
    <w:rsid w:val="00102F0E"/>
    <w:rsid w:val="0010321E"/>
    <w:rsid w:val="00104E94"/>
    <w:rsid w:val="001071B4"/>
    <w:rsid w:val="00110A5D"/>
    <w:rsid w:val="001129F6"/>
    <w:rsid w:val="00115B99"/>
    <w:rsid w:val="00116CE0"/>
    <w:rsid w:val="001225F8"/>
    <w:rsid w:val="001269B3"/>
    <w:rsid w:val="00126F63"/>
    <w:rsid w:val="001464BB"/>
    <w:rsid w:val="00153CAA"/>
    <w:rsid w:val="00155D24"/>
    <w:rsid w:val="00160FCE"/>
    <w:rsid w:val="00165158"/>
    <w:rsid w:val="00165CF9"/>
    <w:rsid w:val="0016694F"/>
    <w:rsid w:val="0017297E"/>
    <w:rsid w:val="00182AE7"/>
    <w:rsid w:val="00187F9E"/>
    <w:rsid w:val="00191C0B"/>
    <w:rsid w:val="00192127"/>
    <w:rsid w:val="00192CA3"/>
    <w:rsid w:val="00194BE7"/>
    <w:rsid w:val="00194D54"/>
    <w:rsid w:val="0019516F"/>
    <w:rsid w:val="001A2234"/>
    <w:rsid w:val="001B0F0B"/>
    <w:rsid w:val="001B2514"/>
    <w:rsid w:val="001B3DE1"/>
    <w:rsid w:val="001C467C"/>
    <w:rsid w:val="001C694E"/>
    <w:rsid w:val="001D2645"/>
    <w:rsid w:val="001D272C"/>
    <w:rsid w:val="001D637D"/>
    <w:rsid w:val="001D7BD7"/>
    <w:rsid w:val="001E0CA0"/>
    <w:rsid w:val="001E1614"/>
    <w:rsid w:val="001E1652"/>
    <w:rsid w:val="001E4D39"/>
    <w:rsid w:val="001E6027"/>
    <w:rsid w:val="001E6611"/>
    <w:rsid w:val="001F30AE"/>
    <w:rsid w:val="001F460F"/>
    <w:rsid w:val="002010A3"/>
    <w:rsid w:val="00201796"/>
    <w:rsid w:val="00207780"/>
    <w:rsid w:val="00212928"/>
    <w:rsid w:val="0021643F"/>
    <w:rsid w:val="00221138"/>
    <w:rsid w:val="00224275"/>
    <w:rsid w:val="00227024"/>
    <w:rsid w:val="0022767F"/>
    <w:rsid w:val="00235FBC"/>
    <w:rsid w:val="00237435"/>
    <w:rsid w:val="00237971"/>
    <w:rsid w:val="00244621"/>
    <w:rsid w:val="0024675B"/>
    <w:rsid w:val="0025128F"/>
    <w:rsid w:val="0026315C"/>
    <w:rsid w:val="00270796"/>
    <w:rsid w:val="00272DAF"/>
    <w:rsid w:val="0028213F"/>
    <w:rsid w:val="002972DA"/>
    <w:rsid w:val="002A0157"/>
    <w:rsid w:val="002A0876"/>
    <w:rsid w:val="002A1D9C"/>
    <w:rsid w:val="002A4A58"/>
    <w:rsid w:val="002B7820"/>
    <w:rsid w:val="002C26C0"/>
    <w:rsid w:val="002C3290"/>
    <w:rsid w:val="002C3DBF"/>
    <w:rsid w:val="002C5322"/>
    <w:rsid w:val="002C6794"/>
    <w:rsid w:val="002D0F6F"/>
    <w:rsid w:val="002D11C0"/>
    <w:rsid w:val="002E1F04"/>
    <w:rsid w:val="002E6540"/>
    <w:rsid w:val="002E6A19"/>
    <w:rsid w:val="002F0DF5"/>
    <w:rsid w:val="002F1A93"/>
    <w:rsid w:val="002F3685"/>
    <w:rsid w:val="003207A0"/>
    <w:rsid w:val="00320CCA"/>
    <w:rsid w:val="00332369"/>
    <w:rsid w:val="0034513A"/>
    <w:rsid w:val="003474C6"/>
    <w:rsid w:val="003573A0"/>
    <w:rsid w:val="00360F39"/>
    <w:rsid w:val="003611EF"/>
    <w:rsid w:val="00366DDF"/>
    <w:rsid w:val="00373FB4"/>
    <w:rsid w:val="00375672"/>
    <w:rsid w:val="00380669"/>
    <w:rsid w:val="00382D38"/>
    <w:rsid w:val="00385897"/>
    <w:rsid w:val="003901D4"/>
    <w:rsid w:val="003907B6"/>
    <w:rsid w:val="003A04DC"/>
    <w:rsid w:val="003A192B"/>
    <w:rsid w:val="003A42A8"/>
    <w:rsid w:val="003A5A87"/>
    <w:rsid w:val="003C18DA"/>
    <w:rsid w:val="003C5EB3"/>
    <w:rsid w:val="003E2566"/>
    <w:rsid w:val="003E5C8E"/>
    <w:rsid w:val="003E63BC"/>
    <w:rsid w:val="003E7E23"/>
    <w:rsid w:val="003F6BB3"/>
    <w:rsid w:val="00402463"/>
    <w:rsid w:val="004115A8"/>
    <w:rsid w:val="004129C0"/>
    <w:rsid w:val="00413024"/>
    <w:rsid w:val="004174F4"/>
    <w:rsid w:val="0042061F"/>
    <w:rsid w:val="00422DBE"/>
    <w:rsid w:val="00423A8C"/>
    <w:rsid w:val="00426576"/>
    <w:rsid w:val="004265C4"/>
    <w:rsid w:val="004269F4"/>
    <w:rsid w:val="0043652E"/>
    <w:rsid w:val="00442F1A"/>
    <w:rsid w:val="00455446"/>
    <w:rsid w:val="00455F66"/>
    <w:rsid w:val="0045604F"/>
    <w:rsid w:val="00465B4A"/>
    <w:rsid w:val="00473737"/>
    <w:rsid w:val="004774ED"/>
    <w:rsid w:val="004801F7"/>
    <w:rsid w:val="00483AC5"/>
    <w:rsid w:val="00490F07"/>
    <w:rsid w:val="00492EFC"/>
    <w:rsid w:val="00493373"/>
    <w:rsid w:val="00495041"/>
    <w:rsid w:val="004A0566"/>
    <w:rsid w:val="004A1FB7"/>
    <w:rsid w:val="004A3EBB"/>
    <w:rsid w:val="004B364E"/>
    <w:rsid w:val="004B56DB"/>
    <w:rsid w:val="004B6CF3"/>
    <w:rsid w:val="004B6D77"/>
    <w:rsid w:val="004C375C"/>
    <w:rsid w:val="004C563D"/>
    <w:rsid w:val="004D2139"/>
    <w:rsid w:val="004D640F"/>
    <w:rsid w:val="004E5068"/>
    <w:rsid w:val="004F4F8C"/>
    <w:rsid w:val="00504C43"/>
    <w:rsid w:val="00504EDE"/>
    <w:rsid w:val="00511049"/>
    <w:rsid w:val="0051210C"/>
    <w:rsid w:val="005144A2"/>
    <w:rsid w:val="00514B73"/>
    <w:rsid w:val="0053206D"/>
    <w:rsid w:val="00533D3D"/>
    <w:rsid w:val="00534309"/>
    <w:rsid w:val="00543D7A"/>
    <w:rsid w:val="00546AC0"/>
    <w:rsid w:val="005518BB"/>
    <w:rsid w:val="00557BCA"/>
    <w:rsid w:val="00561F19"/>
    <w:rsid w:val="00562BAD"/>
    <w:rsid w:val="005651CC"/>
    <w:rsid w:val="00574331"/>
    <w:rsid w:val="00574FF4"/>
    <w:rsid w:val="005827A7"/>
    <w:rsid w:val="0058505A"/>
    <w:rsid w:val="005871E2"/>
    <w:rsid w:val="00595E30"/>
    <w:rsid w:val="0059780E"/>
    <w:rsid w:val="005A4A79"/>
    <w:rsid w:val="005B3089"/>
    <w:rsid w:val="005B510E"/>
    <w:rsid w:val="005C121B"/>
    <w:rsid w:val="005D03C1"/>
    <w:rsid w:val="005D2899"/>
    <w:rsid w:val="005D4418"/>
    <w:rsid w:val="005E1B2A"/>
    <w:rsid w:val="005E624D"/>
    <w:rsid w:val="005E6E08"/>
    <w:rsid w:val="005F1444"/>
    <w:rsid w:val="005F5F85"/>
    <w:rsid w:val="0060009D"/>
    <w:rsid w:val="0060145E"/>
    <w:rsid w:val="00601B8A"/>
    <w:rsid w:val="0060225F"/>
    <w:rsid w:val="006026F3"/>
    <w:rsid w:val="00602A2A"/>
    <w:rsid w:val="006071A0"/>
    <w:rsid w:val="00617221"/>
    <w:rsid w:val="0062246E"/>
    <w:rsid w:val="00634A8C"/>
    <w:rsid w:val="00636D86"/>
    <w:rsid w:val="00643F93"/>
    <w:rsid w:val="00646885"/>
    <w:rsid w:val="00651780"/>
    <w:rsid w:val="00654603"/>
    <w:rsid w:val="0065670E"/>
    <w:rsid w:val="0068410F"/>
    <w:rsid w:val="006858F9"/>
    <w:rsid w:val="0069014C"/>
    <w:rsid w:val="006910A5"/>
    <w:rsid w:val="00694B90"/>
    <w:rsid w:val="006A651D"/>
    <w:rsid w:val="006C2AC7"/>
    <w:rsid w:val="006D03FC"/>
    <w:rsid w:val="006D6D22"/>
    <w:rsid w:val="006D7D8E"/>
    <w:rsid w:val="006F0089"/>
    <w:rsid w:val="006F6B49"/>
    <w:rsid w:val="00702C59"/>
    <w:rsid w:val="00702DCA"/>
    <w:rsid w:val="007042A0"/>
    <w:rsid w:val="00704AC7"/>
    <w:rsid w:val="00707055"/>
    <w:rsid w:val="00714643"/>
    <w:rsid w:val="00714856"/>
    <w:rsid w:val="00726B4A"/>
    <w:rsid w:val="0073062C"/>
    <w:rsid w:val="00742C4A"/>
    <w:rsid w:val="0074398C"/>
    <w:rsid w:val="007440E8"/>
    <w:rsid w:val="00745A73"/>
    <w:rsid w:val="00760537"/>
    <w:rsid w:val="00762C5D"/>
    <w:rsid w:val="00763F03"/>
    <w:rsid w:val="00764054"/>
    <w:rsid w:val="00771923"/>
    <w:rsid w:val="00771ECA"/>
    <w:rsid w:val="00775C7A"/>
    <w:rsid w:val="007814F9"/>
    <w:rsid w:val="00782173"/>
    <w:rsid w:val="007878C5"/>
    <w:rsid w:val="00792A62"/>
    <w:rsid w:val="00794EE9"/>
    <w:rsid w:val="0079537F"/>
    <w:rsid w:val="00796C03"/>
    <w:rsid w:val="007A6C08"/>
    <w:rsid w:val="007B4350"/>
    <w:rsid w:val="007B7F79"/>
    <w:rsid w:val="007C0500"/>
    <w:rsid w:val="007D0C00"/>
    <w:rsid w:val="007D2A72"/>
    <w:rsid w:val="007D3D31"/>
    <w:rsid w:val="007E1989"/>
    <w:rsid w:val="007E2F6E"/>
    <w:rsid w:val="007E4A8C"/>
    <w:rsid w:val="007F5F6D"/>
    <w:rsid w:val="008020DB"/>
    <w:rsid w:val="00802858"/>
    <w:rsid w:val="00806638"/>
    <w:rsid w:val="0080727F"/>
    <w:rsid w:val="00811B83"/>
    <w:rsid w:val="00812908"/>
    <w:rsid w:val="00815F36"/>
    <w:rsid w:val="00817D08"/>
    <w:rsid w:val="0082042C"/>
    <w:rsid w:val="00824C23"/>
    <w:rsid w:val="00826B2C"/>
    <w:rsid w:val="00831C94"/>
    <w:rsid w:val="00835550"/>
    <w:rsid w:val="00835EC1"/>
    <w:rsid w:val="00840773"/>
    <w:rsid w:val="00844A9B"/>
    <w:rsid w:val="00844C47"/>
    <w:rsid w:val="008472C9"/>
    <w:rsid w:val="00851CC7"/>
    <w:rsid w:val="00854FEF"/>
    <w:rsid w:val="0085652B"/>
    <w:rsid w:val="008622DB"/>
    <w:rsid w:val="008664F0"/>
    <w:rsid w:val="008713AD"/>
    <w:rsid w:val="00872C64"/>
    <w:rsid w:val="008750A0"/>
    <w:rsid w:val="00876685"/>
    <w:rsid w:val="008877F6"/>
    <w:rsid w:val="00894886"/>
    <w:rsid w:val="0089520C"/>
    <w:rsid w:val="008A00F3"/>
    <w:rsid w:val="008A2755"/>
    <w:rsid w:val="008A4006"/>
    <w:rsid w:val="008B0E74"/>
    <w:rsid w:val="008B2909"/>
    <w:rsid w:val="008C5818"/>
    <w:rsid w:val="008C75A5"/>
    <w:rsid w:val="008C78D9"/>
    <w:rsid w:val="008D7ACF"/>
    <w:rsid w:val="008E015F"/>
    <w:rsid w:val="008E018A"/>
    <w:rsid w:val="008E6389"/>
    <w:rsid w:val="008F3B66"/>
    <w:rsid w:val="008F3CD1"/>
    <w:rsid w:val="008F56DA"/>
    <w:rsid w:val="008F6AA1"/>
    <w:rsid w:val="008F76B8"/>
    <w:rsid w:val="009010C2"/>
    <w:rsid w:val="009026B7"/>
    <w:rsid w:val="00906425"/>
    <w:rsid w:val="009144EE"/>
    <w:rsid w:val="00914A02"/>
    <w:rsid w:val="00915151"/>
    <w:rsid w:val="00916055"/>
    <w:rsid w:val="00937A1A"/>
    <w:rsid w:val="00941311"/>
    <w:rsid w:val="009418E9"/>
    <w:rsid w:val="0094651C"/>
    <w:rsid w:val="00952A50"/>
    <w:rsid w:val="0096119F"/>
    <w:rsid w:val="00962B60"/>
    <w:rsid w:val="00963B7A"/>
    <w:rsid w:val="00964F6E"/>
    <w:rsid w:val="00965B3C"/>
    <w:rsid w:val="0096797D"/>
    <w:rsid w:val="00971BAD"/>
    <w:rsid w:val="00971ED7"/>
    <w:rsid w:val="00972598"/>
    <w:rsid w:val="0098144A"/>
    <w:rsid w:val="009828B7"/>
    <w:rsid w:val="00994301"/>
    <w:rsid w:val="00996A9D"/>
    <w:rsid w:val="009A57B3"/>
    <w:rsid w:val="009A6252"/>
    <w:rsid w:val="009A71D9"/>
    <w:rsid w:val="009B0A3C"/>
    <w:rsid w:val="009B1EA6"/>
    <w:rsid w:val="009B3DE2"/>
    <w:rsid w:val="009B4705"/>
    <w:rsid w:val="009B6AE7"/>
    <w:rsid w:val="009C7B9A"/>
    <w:rsid w:val="009D6480"/>
    <w:rsid w:val="009E0572"/>
    <w:rsid w:val="009E0A33"/>
    <w:rsid w:val="009E51D7"/>
    <w:rsid w:val="009E5B5B"/>
    <w:rsid w:val="009E7749"/>
    <w:rsid w:val="009F1388"/>
    <w:rsid w:val="009F16C7"/>
    <w:rsid w:val="009F4812"/>
    <w:rsid w:val="00A02FFB"/>
    <w:rsid w:val="00A118EB"/>
    <w:rsid w:val="00A133D2"/>
    <w:rsid w:val="00A13B94"/>
    <w:rsid w:val="00A16C78"/>
    <w:rsid w:val="00A21924"/>
    <w:rsid w:val="00A300B0"/>
    <w:rsid w:val="00A3460C"/>
    <w:rsid w:val="00A36D23"/>
    <w:rsid w:val="00A5006F"/>
    <w:rsid w:val="00A57D05"/>
    <w:rsid w:val="00A635DC"/>
    <w:rsid w:val="00A7203B"/>
    <w:rsid w:val="00A73343"/>
    <w:rsid w:val="00A73545"/>
    <w:rsid w:val="00A75534"/>
    <w:rsid w:val="00A76D53"/>
    <w:rsid w:val="00A76DF2"/>
    <w:rsid w:val="00A84039"/>
    <w:rsid w:val="00A84322"/>
    <w:rsid w:val="00A85B80"/>
    <w:rsid w:val="00A91F7F"/>
    <w:rsid w:val="00A931F0"/>
    <w:rsid w:val="00A97176"/>
    <w:rsid w:val="00AA0E08"/>
    <w:rsid w:val="00AA70FE"/>
    <w:rsid w:val="00AB01FF"/>
    <w:rsid w:val="00AB0CDD"/>
    <w:rsid w:val="00AB1C92"/>
    <w:rsid w:val="00AB505C"/>
    <w:rsid w:val="00AB679F"/>
    <w:rsid w:val="00AC248D"/>
    <w:rsid w:val="00AD0EBF"/>
    <w:rsid w:val="00AD5F36"/>
    <w:rsid w:val="00AD7651"/>
    <w:rsid w:val="00AD7755"/>
    <w:rsid w:val="00AE3027"/>
    <w:rsid w:val="00AF3A6D"/>
    <w:rsid w:val="00B01522"/>
    <w:rsid w:val="00B02A36"/>
    <w:rsid w:val="00B04BDD"/>
    <w:rsid w:val="00B05F0E"/>
    <w:rsid w:val="00B079BE"/>
    <w:rsid w:val="00B108EB"/>
    <w:rsid w:val="00B22DE8"/>
    <w:rsid w:val="00B24A9F"/>
    <w:rsid w:val="00B25314"/>
    <w:rsid w:val="00B26EA3"/>
    <w:rsid w:val="00B31444"/>
    <w:rsid w:val="00B33B97"/>
    <w:rsid w:val="00B35B6D"/>
    <w:rsid w:val="00B371FE"/>
    <w:rsid w:val="00B40C0C"/>
    <w:rsid w:val="00B46186"/>
    <w:rsid w:val="00B4736E"/>
    <w:rsid w:val="00B473EA"/>
    <w:rsid w:val="00B53FAD"/>
    <w:rsid w:val="00B5480D"/>
    <w:rsid w:val="00B572CC"/>
    <w:rsid w:val="00B6066A"/>
    <w:rsid w:val="00B65085"/>
    <w:rsid w:val="00B6774A"/>
    <w:rsid w:val="00B73D95"/>
    <w:rsid w:val="00B76AD9"/>
    <w:rsid w:val="00B76DF2"/>
    <w:rsid w:val="00B84C5D"/>
    <w:rsid w:val="00B86051"/>
    <w:rsid w:val="00B9214C"/>
    <w:rsid w:val="00BA103F"/>
    <w:rsid w:val="00BA496B"/>
    <w:rsid w:val="00BA6241"/>
    <w:rsid w:val="00BC3065"/>
    <w:rsid w:val="00BE432D"/>
    <w:rsid w:val="00C04ABB"/>
    <w:rsid w:val="00C0504F"/>
    <w:rsid w:val="00C07F2B"/>
    <w:rsid w:val="00C110C6"/>
    <w:rsid w:val="00C1402B"/>
    <w:rsid w:val="00C14181"/>
    <w:rsid w:val="00C15BD2"/>
    <w:rsid w:val="00C16486"/>
    <w:rsid w:val="00C20D92"/>
    <w:rsid w:val="00C23A21"/>
    <w:rsid w:val="00C2527F"/>
    <w:rsid w:val="00C32E23"/>
    <w:rsid w:val="00C37264"/>
    <w:rsid w:val="00C40039"/>
    <w:rsid w:val="00C4052A"/>
    <w:rsid w:val="00C431FF"/>
    <w:rsid w:val="00C469F5"/>
    <w:rsid w:val="00C46B8D"/>
    <w:rsid w:val="00C47066"/>
    <w:rsid w:val="00C47BFF"/>
    <w:rsid w:val="00C524D0"/>
    <w:rsid w:val="00C5377A"/>
    <w:rsid w:val="00C54C20"/>
    <w:rsid w:val="00C57B3D"/>
    <w:rsid w:val="00C60FAD"/>
    <w:rsid w:val="00C71C5A"/>
    <w:rsid w:val="00C76691"/>
    <w:rsid w:val="00C84BDA"/>
    <w:rsid w:val="00C87A31"/>
    <w:rsid w:val="00C918A5"/>
    <w:rsid w:val="00C9750E"/>
    <w:rsid w:val="00CA6089"/>
    <w:rsid w:val="00CB311C"/>
    <w:rsid w:val="00CB4099"/>
    <w:rsid w:val="00CB41AD"/>
    <w:rsid w:val="00CC1E9E"/>
    <w:rsid w:val="00CC3328"/>
    <w:rsid w:val="00CD0349"/>
    <w:rsid w:val="00CD4881"/>
    <w:rsid w:val="00CD53B1"/>
    <w:rsid w:val="00CD7126"/>
    <w:rsid w:val="00CE1525"/>
    <w:rsid w:val="00CE5637"/>
    <w:rsid w:val="00CE5C8A"/>
    <w:rsid w:val="00CF317B"/>
    <w:rsid w:val="00CF5A3C"/>
    <w:rsid w:val="00D00B0A"/>
    <w:rsid w:val="00D035E3"/>
    <w:rsid w:val="00D04247"/>
    <w:rsid w:val="00D05E32"/>
    <w:rsid w:val="00D15573"/>
    <w:rsid w:val="00D20E9F"/>
    <w:rsid w:val="00D22E96"/>
    <w:rsid w:val="00D2399E"/>
    <w:rsid w:val="00D24713"/>
    <w:rsid w:val="00D35B80"/>
    <w:rsid w:val="00D36808"/>
    <w:rsid w:val="00D37802"/>
    <w:rsid w:val="00D404BA"/>
    <w:rsid w:val="00D4171E"/>
    <w:rsid w:val="00D431C9"/>
    <w:rsid w:val="00D44E42"/>
    <w:rsid w:val="00D51B79"/>
    <w:rsid w:val="00D5362C"/>
    <w:rsid w:val="00D560A6"/>
    <w:rsid w:val="00D560D2"/>
    <w:rsid w:val="00D56ECD"/>
    <w:rsid w:val="00D6257C"/>
    <w:rsid w:val="00D62C19"/>
    <w:rsid w:val="00D65DA5"/>
    <w:rsid w:val="00D758C5"/>
    <w:rsid w:val="00D94620"/>
    <w:rsid w:val="00D96D81"/>
    <w:rsid w:val="00DB0E59"/>
    <w:rsid w:val="00DC1969"/>
    <w:rsid w:val="00DC262E"/>
    <w:rsid w:val="00DC5EA2"/>
    <w:rsid w:val="00DD04F0"/>
    <w:rsid w:val="00DD10FC"/>
    <w:rsid w:val="00DD279B"/>
    <w:rsid w:val="00DD2C02"/>
    <w:rsid w:val="00DD4FAE"/>
    <w:rsid w:val="00DD7DB2"/>
    <w:rsid w:val="00DD7DE6"/>
    <w:rsid w:val="00DE0427"/>
    <w:rsid w:val="00DE589C"/>
    <w:rsid w:val="00DE6A2E"/>
    <w:rsid w:val="00DF0A23"/>
    <w:rsid w:val="00E026DD"/>
    <w:rsid w:val="00E053E4"/>
    <w:rsid w:val="00E06E8E"/>
    <w:rsid w:val="00E11E59"/>
    <w:rsid w:val="00E16E21"/>
    <w:rsid w:val="00E32443"/>
    <w:rsid w:val="00E352C8"/>
    <w:rsid w:val="00E35FCD"/>
    <w:rsid w:val="00E453B9"/>
    <w:rsid w:val="00E4551A"/>
    <w:rsid w:val="00E515E9"/>
    <w:rsid w:val="00E5362A"/>
    <w:rsid w:val="00E54017"/>
    <w:rsid w:val="00E61848"/>
    <w:rsid w:val="00E65BEF"/>
    <w:rsid w:val="00E67037"/>
    <w:rsid w:val="00E67BA7"/>
    <w:rsid w:val="00E77186"/>
    <w:rsid w:val="00E8014B"/>
    <w:rsid w:val="00E87CDC"/>
    <w:rsid w:val="00E91C2B"/>
    <w:rsid w:val="00E92B24"/>
    <w:rsid w:val="00E939BE"/>
    <w:rsid w:val="00E944E5"/>
    <w:rsid w:val="00E9488C"/>
    <w:rsid w:val="00E961F1"/>
    <w:rsid w:val="00EA017E"/>
    <w:rsid w:val="00EA04EB"/>
    <w:rsid w:val="00EA0C40"/>
    <w:rsid w:val="00EA1A08"/>
    <w:rsid w:val="00EA2B4F"/>
    <w:rsid w:val="00EA33F9"/>
    <w:rsid w:val="00EA3742"/>
    <w:rsid w:val="00EA6082"/>
    <w:rsid w:val="00EA7F0E"/>
    <w:rsid w:val="00EB1481"/>
    <w:rsid w:val="00EB74D8"/>
    <w:rsid w:val="00EB75E9"/>
    <w:rsid w:val="00EB7667"/>
    <w:rsid w:val="00EC0CCD"/>
    <w:rsid w:val="00ED00D5"/>
    <w:rsid w:val="00ED5725"/>
    <w:rsid w:val="00ED679E"/>
    <w:rsid w:val="00ED7EAD"/>
    <w:rsid w:val="00EE3717"/>
    <w:rsid w:val="00EF3286"/>
    <w:rsid w:val="00EF3AF5"/>
    <w:rsid w:val="00EF6B4C"/>
    <w:rsid w:val="00EF7BFE"/>
    <w:rsid w:val="00F028C9"/>
    <w:rsid w:val="00F10814"/>
    <w:rsid w:val="00F10B1E"/>
    <w:rsid w:val="00F1392E"/>
    <w:rsid w:val="00F141A8"/>
    <w:rsid w:val="00F153E9"/>
    <w:rsid w:val="00F26543"/>
    <w:rsid w:val="00F26F44"/>
    <w:rsid w:val="00F30D18"/>
    <w:rsid w:val="00F43EAA"/>
    <w:rsid w:val="00F44E51"/>
    <w:rsid w:val="00F452BE"/>
    <w:rsid w:val="00F47135"/>
    <w:rsid w:val="00F47EDD"/>
    <w:rsid w:val="00F60B77"/>
    <w:rsid w:val="00F6201F"/>
    <w:rsid w:val="00F63827"/>
    <w:rsid w:val="00F63F4A"/>
    <w:rsid w:val="00F64599"/>
    <w:rsid w:val="00F71E2E"/>
    <w:rsid w:val="00F720FE"/>
    <w:rsid w:val="00F750E3"/>
    <w:rsid w:val="00F76990"/>
    <w:rsid w:val="00F845D1"/>
    <w:rsid w:val="00F84FBE"/>
    <w:rsid w:val="00F9196D"/>
    <w:rsid w:val="00F92F50"/>
    <w:rsid w:val="00F95E34"/>
    <w:rsid w:val="00FA12A1"/>
    <w:rsid w:val="00FA23C5"/>
    <w:rsid w:val="00FA4352"/>
    <w:rsid w:val="00FA739A"/>
    <w:rsid w:val="00FB0870"/>
    <w:rsid w:val="00FB17E2"/>
    <w:rsid w:val="00FB4956"/>
    <w:rsid w:val="00FB5036"/>
    <w:rsid w:val="00FC1BA3"/>
    <w:rsid w:val="00FC2438"/>
    <w:rsid w:val="00FC27A1"/>
    <w:rsid w:val="00FD31BD"/>
    <w:rsid w:val="00FD6B05"/>
    <w:rsid w:val="00FE14AC"/>
    <w:rsid w:val="00FE3B98"/>
    <w:rsid w:val="00FE4FEE"/>
    <w:rsid w:val="00FE52FB"/>
    <w:rsid w:val="00FE531E"/>
    <w:rsid w:val="00FE597C"/>
    <w:rsid w:val="00FF20ED"/>
    <w:rsid w:val="00FF325C"/>
    <w:rsid w:val="00FF55B2"/>
    <w:rsid w:val="00FF674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4">
      <o:colormenu v:ext="edit" fillcolor="none [3069]" strokecolor="none [3213]"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6B49"/>
    <w:pPr>
      <w:spacing w:after="0" w:line="300" w:lineRule="atLeast"/>
    </w:pPr>
    <w:rPr>
      <w:rFonts w:ascii="Arial" w:hAnsi="Arial" w:cs="Times New Roman"/>
      <w:szCs w:val="24"/>
      <w:lang w:val="de-DE"/>
    </w:rPr>
  </w:style>
  <w:style w:type="paragraph" w:styleId="berschrift1">
    <w:name w:val="heading 1"/>
    <w:basedOn w:val="Standard"/>
    <w:next w:val="Standard"/>
    <w:link w:val="berschrift1Zchn"/>
    <w:uiPriority w:val="1"/>
    <w:qFormat/>
    <w:rsid w:val="00093487"/>
    <w:pPr>
      <w:keepNext/>
      <w:spacing w:before="240" w:after="60"/>
      <w:outlineLvl w:val="0"/>
    </w:pPr>
    <w:rPr>
      <w:rFonts w:eastAsiaTheme="majorEastAsia"/>
      <w:b/>
      <w:bCs/>
      <w:kern w:val="32"/>
      <w:sz w:val="32"/>
      <w:szCs w:val="32"/>
    </w:rPr>
  </w:style>
  <w:style w:type="paragraph" w:styleId="berschrift2">
    <w:name w:val="heading 2"/>
    <w:basedOn w:val="Standard"/>
    <w:next w:val="Standard"/>
    <w:link w:val="berschrift2Zchn"/>
    <w:uiPriority w:val="1"/>
    <w:unhideWhenUsed/>
    <w:qFormat/>
    <w:rsid w:val="00093487"/>
    <w:pPr>
      <w:keepNext/>
      <w:spacing w:before="240" w:after="60"/>
      <w:outlineLvl w:val="1"/>
    </w:pPr>
    <w:rPr>
      <w:rFonts w:eastAsiaTheme="majorEastAsia"/>
      <w:b/>
      <w:bCs/>
      <w:iCs/>
      <w:sz w:val="28"/>
      <w:szCs w:val="28"/>
    </w:rPr>
  </w:style>
  <w:style w:type="paragraph" w:styleId="berschrift3">
    <w:name w:val="heading 3"/>
    <w:basedOn w:val="Standard"/>
    <w:next w:val="Standard"/>
    <w:link w:val="berschrift3Zchn"/>
    <w:uiPriority w:val="1"/>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1"/>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1"/>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1"/>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1"/>
    <w:semiHidden/>
    <w:unhideWhenUsed/>
    <w:qFormat/>
    <w:rsid w:val="001F460F"/>
    <w:pPr>
      <w:spacing w:before="240" w:after="60"/>
      <w:outlineLvl w:val="6"/>
    </w:pPr>
  </w:style>
  <w:style w:type="paragraph" w:styleId="berschrift8">
    <w:name w:val="heading 8"/>
    <w:basedOn w:val="Standard"/>
    <w:next w:val="Standard"/>
    <w:link w:val="berschrift8Zchn"/>
    <w:uiPriority w:val="1"/>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1"/>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093487"/>
    <w:rPr>
      <w:rFonts w:ascii="Arial" w:eastAsiaTheme="majorEastAsia" w:hAnsi="Arial" w:cs="Times New Roman"/>
      <w:b/>
      <w:bCs/>
      <w:kern w:val="32"/>
      <w:sz w:val="32"/>
      <w:szCs w:val="32"/>
    </w:rPr>
  </w:style>
  <w:style w:type="character" w:customStyle="1" w:styleId="berschrift2Zchn">
    <w:name w:val="Überschrift 2 Zchn"/>
    <w:basedOn w:val="Absatz-Standardschriftart"/>
    <w:link w:val="berschrift2"/>
    <w:uiPriority w:val="9"/>
    <w:semiHidden/>
    <w:locked/>
    <w:rsid w:val="00093487"/>
    <w:rPr>
      <w:rFonts w:ascii="Arial" w:eastAsiaTheme="majorEastAsia" w:hAnsi="Arial" w:cs="Times New Roman"/>
      <w:b/>
      <w:bCs/>
      <w:iCs/>
      <w:sz w:val="28"/>
      <w:szCs w:val="28"/>
    </w:rPr>
  </w:style>
  <w:style w:type="character" w:customStyle="1" w:styleId="berschrift3Zchn">
    <w:name w:val="Überschrift 3 Zchn"/>
    <w:basedOn w:val="Absatz-Standardschriftart"/>
    <w:link w:val="berschrift3"/>
    <w:uiPriority w:val="9"/>
    <w:semiHidden/>
    <w:locked/>
    <w:rsid w:val="001F460F"/>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locked/>
    <w:rsid w:val="001F460F"/>
    <w:rPr>
      <w:rFonts w:cs="Times New Roman"/>
      <w:b/>
      <w:bCs/>
      <w:sz w:val="28"/>
      <w:szCs w:val="28"/>
    </w:rPr>
  </w:style>
  <w:style w:type="character" w:customStyle="1" w:styleId="berschrift5Zchn">
    <w:name w:val="Überschrift 5 Zchn"/>
    <w:basedOn w:val="Absatz-Standardschriftart"/>
    <w:link w:val="berschrift5"/>
    <w:uiPriority w:val="9"/>
    <w:semiHidden/>
    <w:locked/>
    <w:rsid w:val="001F460F"/>
    <w:rPr>
      <w:rFonts w:cs="Times New Roman"/>
      <w:b/>
      <w:bCs/>
      <w:i/>
      <w:iCs/>
      <w:sz w:val="26"/>
      <w:szCs w:val="26"/>
    </w:rPr>
  </w:style>
  <w:style w:type="character" w:customStyle="1" w:styleId="berschrift6Zchn">
    <w:name w:val="Überschrift 6 Zchn"/>
    <w:basedOn w:val="Absatz-Standardschriftart"/>
    <w:link w:val="berschrift6"/>
    <w:uiPriority w:val="9"/>
    <w:semiHidden/>
    <w:locked/>
    <w:rsid w:val="001F460F"/>
    <w:rPr>
      <w:rFonts w:cs="Times New Roman"/>
      <w:b/>
      <w:bCs/>
    </w:rPr>
  </w:style>
  <w:style w:type="character" w:customStyle="1" w:styleId="berschrift7Zchn">
    <w:name w:val="Überschrift 7 Zchn"/>
    <w:basedOn w:val="Absatz-Standardschriftart"/>
    <w:link w:val="berschrift7"/>
    <w:uiPriority w:val="9"/>
    <w:semiHidden/>
    <w:locked/>
    <w:rsid w:val="001F460F"/>
    <w:rPr>
      <w:rFonts w:cs="Times New Roman"/>
      <w:sz w:val="24"/>
      <w:szCs w:val="24"/>
    </w:rPr>
  </w:style>
  <w:style w:type="character" w:customStyle="1" w:styleId="berschrift8Zchn">
    <w:name w:val="Überschrift 8 Zchn"/>
    <w:basedOn w:val="Absatz-Standardschriftart"/>
    <w:link w:val="berschrift8"/>
    <w:uiPriority w:val="9"/>
    <w:semiHidden/>
    <w:locked/>
    <w:rsid w:val="001F460F"/>
    <w:rPr>
      <w:rFonts w:cs="Times New Roman"/>
      <w:i/>
      <w:iCs/>
      <w:sz w:val="24"/>
      <w:szCs w:val="24"/>
    </w:rPr>
  </w:style>
  <w:style w:type="character" w:customStyle="1" w:styleId="berschrift9Zchn">
    <w:name w:val="Überschrift 9 Zchn"/>
    <w:basedOn w:val="Absatz-Standardschriftart"/>
    <w:link w:val="berschrift9"/>
    <w:uiPriority w:val="9"/>
    <w:semiHidden/>
    <w:locked/>
    <w:rsid w:val="001F460F"/>
    <w:rPr>
      <w:rFonts w:asciiTheme="majorHAnsi" w:eastAsiaTheme="majorEastAsia" w:hAnsiTheme="majorHAnsi" w:cs="Times New Roman"/>
    </w:rPr>
  </w:style>
  <w:style w:type="paragraph" w:styleId="Titel">
    <w:name w:val="Title"/>
    <w:basedOn w:val="Standard"/>
    <w:next w:val="Standard"/>
    <w:link w:val="TitelZchn"/>
    <w:uiPriority w:val="10"/>
    <w:qFormat/>
    <w:rsid w:val="00093487"/>
    <w:pPr>
      <w:spacing w:before="240" w:after="60"/>
      <w:outlineLvl w:val="0"/>
    </w:pPr>
    <w:rPr>
      <w:rFonts w:eastAsiaTheme="majorEastAsia"/>
      <w:b/>
      <w:bCs/>
      <w:kern w:val="28"/>
      <w:sz w:val="24"/>
      <w:szCs w:val="32"/>
    </w:rPr>
  </w:style>
  <w:style w:type="character" w:customStyle="1" w:styleId="TitelZchn">
    <w:name w:val="Titel Zchn"/>
    <w:basedOn w:val="Absatz-Standardschriftart"/>
    <w:link w:val="Titel"/>
    <w:uiPriority w:val="10"/>
    <w:locked/>
    <w:rsid w:val="00093487"/>
    <w:rPr>
      <w:rFonts w:ascii="Arial" w:eastAsiaTheme="majorEastAsia" w:hAnsi="Arial" w:cs="Times New Roman"/>
      <w:b/>
      <w:bCs/>
      <w:kern w:val="28"/>
      <w:sz w:val="32"/>
      <w:szCs w:val="32"/>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locked/>
    <w:rsid w:val="001F460F"/>
    <w:rPr>
      <w:rFonts w:asciiTheme="majorHAnsi" w:eastAsiaTheme="majorEastAsia" w:hAnsiTheme="majorHAnsi" w:cs="Times New Roman"/>
      <w:sz w:val="24"/>
      <w:szCs w:val="24"/>
    </w:rPr>
  </w:style>
  <w:style w:type="character" w:styleId="Fett">
    <w:name w:val="Strong"/>
    <w:basedOn w:val="Absatz-Standardschriftart"/>
    <w:uiPriority w:val="22"/>
    <w:qFormat/>
    <w:rsid w:val="001F460F"/>
    <w:rPr>
      <w:rFonts w:cs="Times New Roman"/>
      <w:b/>
      <w:bCs/>
    </w:rPr>
  </w:style>
  <w:style w:type="character" w:styleId="Hervorhebung">
    <w:name w:val="Emphasis"/>
    <w:basedOn w:val="Absatz-Standardschriftart"/>
    <w:uiPriority w:val="20"/>
    <w:qFormat/>
    <w:rsid w:val="001F460F"/>
    <w:rPr>
      <w:rFonts w:asciiTheme="minorHAnsi" w:hAnsiTheme="minorHAnsi" w:cs="Times New Roman"/>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99"/>
    <w:qFormat/>
    <w:rsid w:val="001F460F"/>
    <w:pPr>
      <w:ind w:left="720"/>
      <w:contextualSpacing/>
    </w:pPr>
  </w:style>
  <w:style w:type="paragraph" w:styleId="Anfhrungszeichen">
    <w:name w:val="Quote"/>
    <w:basedOn w:val="Standard"/>
    <w:next w:val="Standard"/>
    <w:link w:val="AnfhrungszeichenZchn"/>
    <w:uiPriority w:val="29"/>
    <w:qFormat/>
    <w:rsid w:val="001F460F"/>
    <w:rPr>
      <w:i/>
    </w:rPr>
  </w:style>
  <w:style w:type="character" w:customStyle="1" w:styleId="AnfhrungszeichenZchn">
    <w:name w:val="Anführungszeichen Zchn"/>
    <w:basedOn w:val="Absatz-Standardschriftart"/>
    <w:link w:val="Anfhrungszeichen"/>
    <w:uiPriority w:val="29"/>
    <w:locked/>
    <w:rsid w:val="001F460F"/>
    <w:rPr>
      <w:rFonts w:cs="Times New Roman"/>
      <w:i/>
      <w:sz w:val="24"/>
      <w:szCs w:val="24"/>
    </w:rPr>
  </w:style>
  <w:style w:type="paragraph" w:styleId="IntensivesAnfhrungszeichen">
    <w:name w:val="Intense Quote"/>
    <w:basedOn w:val="Standard"/>
    <w:next w:val="Standard"/>
    <w:link w:val="IntensivesAnfhrungszeichenZchn"/>
    <w:uiPriority w:val="30"/>
    <w:qFormat/>
    <w:rsid w:val="001F460F"/>
    <w:pPr>
      <w:ind w:left="720" w:right="720"/>
    </w:pPr>
    <w:rPr>
      <w:b/>
      <w:i/>
      <w:szCs w:val="22"/>
    </w:rPr>
  </w:style>
  <w:style w:type="character" w:customStyle="1" w:styleId="IntensivesAnfhrungszeichenZchn">
    <w:name w:val="Intensives Anführungszeichen Zchn"/>
    <w:basedOn w:val="Absatz-Standardschriftart"/>
    <w:link w:val="IntensivesAnfhrungszeichen"/>
    <w:uiPriority w:val="30"/>
    <w:locked/>
    <w:rsid w:val="001F460F"/>
    <w:rPr>
      <w:rFonts w:cs="Times New Roman"/>
      <w:b/>
      <w:i/>
      <w:sz w:val="24"/>
    </w:rPr>
  </w:style>
  <w:style w:type="character" w:styleId="SchwacheHervorhebung">
    <w:name w:val="Subtle Emphasis"/>
    <w:basedOn w:val="Absatz-Standardschriftart"/>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rFonts w:cs="Times New Roman"/>
      <w:b/>
      <w:i/>
      <w:sz w:val="24"/>
      <w:szCs w:val="24"/>
      <w:u w:val="single"/>
    </w:rPr>
  </w:style>
  <w:style w:type="character" w:styleId="SchwacherVerweis">
    <w:name w:val="Subtle Reference"/>
    <w:basedOn w:val="Absatz-Standardschriftart"/>
    <w:uiPriority w:val="31"/>
    <w:qFormat/>
    <w:rsid w:val="001F460F"/>
    <w:rPr>
      <w:rFonts w:cs="Times New Roman"/>
      <w:sz w:val="24"/>
      <w:szCs w:val="24"/>
      <w:u w:val="single"/>
    </w:rPr>
  </w:style>
  <w:style w:type="character" w:styleId="IntensiverVerweis">
    <w:name w:val="Intense Reference"/>
    <w:basedOn w:val="Absatz-Standardschriftart"/>
    <w:uiPriority w:val="32"/>
    <w:qFormat/>
    <w:rsid w:val="001F460F"/>
    <w:rPr>
      <w:rFonts w:cs="Times New Roman"/>
      <w:b/>
      <w:sz w:val="24"/>
      <w:u w:val="single"/>
    </w:rPr>
  </w:style>
  <w:style w:type="character" w:styleId="Buchtitel">
    <w:name w:val="Book Title"/>
    <w:basedOn w:val="Absatz-Standardschriftart"/>
    <w:uiPriority w:val="33"/>
    <w:qFormat/>
    <w:rsid w:val="001F460F"/>
    <w:rPr>
      <w:rFonts w:asciiTheme="majorHAnsi" w:eastAsiaTheme="majorEastAsia" w:hAnsiTheme="majorHAnsi" w:cs="Times New Roman"/>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table" w:styleId="Tabellengitternetz">
    <w:name w:val="Table Grid"/>
    <w:basedOn w:val="NormaleTabelle"/>
    <w:uiPriority w:val="59"/>
    <w:rsid w:val="003474C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0671CA"/>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0671CA"/>
    <w:rPr>
      <w:rFonts w:ascii="Arial" w:hAnsi="Arial" w:cs="Times New Roman"/>
      <w:sz w:val="24"/>
      <w:szCs w:val="24"/>
      <w:lang w:val="de-DE"/>
    </w:rPr>
  </w:style>
  <w:style w:type="paragraph" w:styleId="Fuzeile">
    <w:name w:val="footer"/>
    <w:basedOn w:val="Standard"/>
    <w:link w:val="FuzeileZchn"/>
    <w:uiPriority w:val="99"/>
    <w:unhideWhenUsed/>
    <w:rsid w:val="000671CA"/>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0671CA"/>
    <w:rPr>
      <w:rFonts w:ascii="Arial" w:hAnsi="Arial" w:cs="Times New Roman"/>
      <w:sz w:val="24"/>
      <w:szCs w:val="24"/>
      <w:lang w:val="de-DE"/>
    </w:rPr>
  </w:style>
  <w:style w:type="paragraph" w:styleId="Sprechblasentext">
    <w:name w:val="Balloon Text"/>
    <w:basedOn w:val="Standard"/>
    <w:link w:val="SprechblasentextZchn"/>
    <w:uiPriority w:val="99"/>
    <w:semiHidden/>
    <w:unhideWhenUsed/>
    <w:rsid w:val="000671C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0671CA"/>
    <w:rPr>
      <w:rFonts w:ascii="Tahoma" w:hAnsi="Tahoma" w:cs="Tahoma"/>
      <w:sz w:val="16"/>
      <w:szCs w:val="16"/>
      <w:lang w:val="de-DE"/>
    </w:rPr>
  </w:style>
  <w:style w:type="character" w:styleId="Kommentarzeichen">
    <w:name w:val="annotation reference"/>
    <w:basedOn w:val="Absatz-Standardschriftart"/>
    <w:uiPriority w:val="99"/>
    <w:semiHidden/>
    <w:unhideWhenUsed/>
    <w:rsid w:val="0098144A"/>
    <w:rPr>
      <w:sz w:val="16"/>
      <w:szCs w:val="16"/>
    </w:rPr>
  </w:style>
  <w:style w:type="paragraph" w:styleId="Kommentartext">
    <w:name w:val="annotation text"/>
    <w:basedOn w:val="Standard"/>
    <w:link w:val="KommentartextZchn"/>
    <w:uiPriority w:val="99"/>
    <w:semiHidden/>
    <w:unhideWhenUsed/>
    <w:rsid w:val="0098144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8144A"/>
    <w:rPr>
      <w:rFonts w:ascii="Arial" w:hAnsi="Arial" w:cs="Times New Roman"/>
      <w:sz w:val="20"/>
      <w:szCs w:val="20"/>
      <w:lang w:val="de-DE"/>
    </w:rPr>
  </w:style>
  <w:style w:type="paragraph" w:styleId="Kommentarthema">
    <w:name w:val="annotation subject"/>
    <w:basedOn w:val="Kommentartext"/>
    <w:next w:val="Kommentartext"/>
    <w:link w:val="KommentarthemaZchn"/>
    <w:uiPriority w:val="99"/>
    <w:semiHidden/>
    <w:unhideWhenUsed/>
    <w:rsid w:val="0098144A"/>
    <w:rPr>
      <w:b/>
      <w:bCs/>
    </w:rPr>
  </w:style>
  <w:style w:type="character" w:customStyle="1" w:styleId="KommentarthemaZchn">
    <w:name w:val="Kommentarthema Zchn"/>
    <w:basedOn w:val="KommentartextZchn"/>
    <w:link w:val="Kommentarthema"/>
    <w:uiPriority w:val="99"/>
    <w:semiHidden/>
    <w:rsid w:val="0098144A"/>
    <w:rPr>
      <w:b/>
      <w:bCs/>
    </w:rPr>
  </w:style>
  <w:style w:type="character" w:styleId="Hyperlink">
    <w:name w:val="Hyperlink"/>
    <w:basedOn w:val="Absatz-Standardschriftart"/>
    <w:uiPriority w:val="99"/>
    <w:unhideWhenUsed/>
    <w:rsid w:val="008A00F3"/>
    <w:rPr>
      <w:color w:val="0000FF" w:themeColor="hyperlink"/>
      <w:u w:val="single"/>
    </w:rPr>
  </w:style>
  <w:style w:type="paragraph" w:styleId="berarbeitung">
    <w:name w:val="Revision"/>
    <w:hidden/>
    <w:uiPriority w:val="99"/>
    <w:semiHidden/>
    <w:rsid w:val="008750A0"/>
    <w:pPr>
      <w:spacing w:after="0" w:line="240" w:lineRule="auto"/>
    </w:pPr>
    <w:rPr>
      <w:rFonts w:ascii="Arial" w:hAnsi="Arial" w:cs="Times New Roman"/>
      <w:szCs w:val="24"/>
      <w:lang w:val="de-DE"/>
    </w:rPr>
  </w:style>
</w:styles>
</file>

<file path=word/webSettings.xml><?xml version="1.0" encoding="utf-8"?>
<w:webSettings xmlns:r="http://schemas.openxmlformats.org/officeDocument/2006/relationships" xmlns:w="http://schemas.openxmlformats.org/wordprocessingml/2006/main">
  <w:divs>
    <w:div w:id="1065688524">
      <w:bodyDiv w:val="1"/>
      <w:marLeft w:val="0"/>
      <w:marRight w:val="0"/>
      <w:marTop w:val="0"/>
      <w:marBottom w:val="0"/>
      <w:divBdr>
        <w:top w:val="none" w:sz="0" w:space="0" w:color="auto"/>
        <w:left w:val="none" w:sz="0" w:space="0" w:color="auto"/>
        <w:bottom w:val="none" w:sz="0" w:space="0" w:color="auto"/>
        <w:right w:val="none" w:sz="0" w:space="0" w:color="auto"/>
      </w:divBdr>
    </w:div>
    <w:div w:id="1969623510">
      <w:bodyDiv w:val="1"/>
      <w:marLeft w:val="0"/>
      <w:marRight w:val="0"/>
      <w:marTop w:val="0"/>
      <w:marBottom w:val="0"/>
      <w:divBdr>
        <w:top w:val="none" w:sz="0" w:space="0" w:color="auto"/>
        <w:left w:val="none" w:sz="0" w:space="0" w:color="auto"/>
        <w:bottom w:val="none" w:sz="0" w:space="0" w:color="auto"/>
        <w:right w:val="none" w:sz="0" w:space="0" w:color="auto"/>
      </w:divBdr>
      <w:divsChild>
        <w:div w:id="1375345412">
          <w:marLeft w:val="0"/>
          <w:marRight w:val="0"/>
          <w:marTop w:val="0"/>
          <w:marBottom w:val="0"/>
          <w:divBdr>
            <w:top w:val="none" w:sz="0" w:space="0" w:color="auto"/>
            <w:left w:val="none" w:sz="0" w:space="0" w:color="auto"/>
            <w:bottom w:val="none" w:sz="0" w:space="0" w:color="auto"/>
            <w:right w:val="none" w:sz="0" w:space="0" w:color="auto"/>
          </w:divBdr>
          <w:divsChild>
            <w:div w:id="1923416593">
              <w:marLeft w:val="0"/>
              <w:marRight w:val="0"/>
              <w:marTop w:val="0"/>
              <w:marBottom w:val="0"/>
              <w:divBdr>
                <w:top w:val="none" w:sz="0" w:space="0" w:color="auto"/>
                <w:left w:val="none" w:sz="0" w:space="0" w:color="auto"/>
                <w:bottom w:val="none" w:sz="0" w:space="0" w:color="auto"/>
                <w:right w:val="none" w:sz="0" w:space="0" w:color="auto"/>
              </w:divBdr>
              <w:divsChild>
                <w:div w:id="590508660">
                  <w:marLeft w:val="0"/>
                  <w:marRight w:val="0"/>
                  <w:marTop w:val="0"/>
                  <w:marBottom w:val="0"/>
                  <w:divBdr>
                    <w:top w:val="none" w:sz="0" w:space="0" w:color="auto"/>
                    <w:left w:val="none" w:sz="0" w:space="0" w:color="auto"/>
                    <w:bottom w:val="none" w:sz="0" w:space="0" w:color="auto"/>
                    <w:right w:val="none" w:sz="0" w:space="0" w:color="auto"/>
                  </w:divBdr>
                  <w:divsChild>
                    <w:div w:id="708840306">
                      <w:marLeft w:val="0"/>
                      <w:marRight w:val="0"/>
                      <w:marTop w:val="0"/>
                      <w:marBottom w:val="0"/>
                      <w:divBdr>
                        <w:top w:val="none" w:sz="0" w:space="0" w:color="auto"/>
                        <w:left w:val="none" w:sz="0" w:space="0" w:color="auto"/>
                        <w:bottom w:val="none" w:sz="0" w:space="0" w:color="auto"/>
                        <w:right w:val="none" w:sz="0" w:space="0" w:color="auto"/>
                      </w:divBdr>
                      <w:divsChild>
                        <w:div w:id="1911188222">
                          <w:marLeft w:val="0"/>
                          <w:marRight w:val="0"/>
                          <w:marTop w:val="0"/>
                          <w:marBottom w:val="0"/>
                          <w:divBdr>
                            <w:top w:val="none" w:sz="0" w:space="0" w:color="auto"/>
                            <w:left w:val="none" w:sz="0" w:space="0" w:color="auto"/>
                            <w:bottom w:val="none" w:sz="0" w:space="0" w:color="auto"/>
                            <w:right w:val="none" w:sz="0" w:space="0" w:color="auto"/>
                          </w:divBdr>
                          <w:divsChild>
                            <w:div w:id="10153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16794-2A5F-49D2-8A5B-E72E167C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14451</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16711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s721</dc:creator>
  <cp:keywords/>
  <dc:description/>
  <cp:lastModifiedBy>b667</cp:lastModifiedBy>
  <cp:revision>7</cp:revision>
  <cp:lastPrinted>2017-03-23T12:24:00Z</cp:lastPrinted>
  <dcterms:created xsi:type="dcterms:W3CDTF">2017-04-13T10:00:00Z</dcterms:created>
  <dcterms:modified xsi:type="dcterms:W3CDTF">2017-04-19T10:27:00Z</dcterms:modified>
</cp:coreProperties>
</file>